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C349A">
      <w:pPr>
        <w:jc w:val="center"/>
        <w:rPr>
          <w:rFonts w:cstheme="minorHAnsi"/>
          <w:sz w:val="18"/>
          <w:szCs w:val="18"/>
        </w:rPr>
      </w:pPr>
      <w:r>
        <w:rPr>
          <w:rFonts w:cstheme="minorHAnsi"/>
          <w:sz w:val="18"/>
          <w:szCs w:val="18"/>
        </w:rPr>
        <w:t>Wassim Chehab</w:t>
      </w:r>
    </w:p>
    <w:p w14:paraId="6D9AF500">
      <w:pPr>
        <w:jc w:val="center"/>
        <w:rPr>
          <w:rFonts w:hint="default" w:cstheme="minorHAnsi"/>
          <w:sz w:val="18"/>
          <w:szCs w:val="18"/>
          <w:lang w:val="en-US"/>
        </w:rPr>
      </w:pPr>
      <w:r>
        <w:rPr>
          <w:rFonts w:cstheme="minorHAnsi"/>
          <w:sz w:val="18"/>
          <w:szCs w:val="18"/>
        </w:rPr>
        <w:t>A</w:t>
      </w:r>
      <w:r>
        <w:rPr>
          <w:rFonts w:hint="default" w:cstheme="minorHAnsi"/>
          <w:sz w:val="18"/>
          <w:szCs w:val="18"/>
          <w:lang w:val="en-US"/>
        </w:rPr>
        <w:t>UTOMOTIVE INDUSTRY  (A Passion for Automobiles)</w:t>
      </w:r>
    </w:p>
    <w:p w14:paraId="6CB5E0FB">
      <w:pPr>
        <w:jc w:val="center"/>
        <w:rPr>
          <w:rFonts w:cstheme="minorHAnsi"/>
          <w:sz w:val="18"/>
          <w:szCs w:val="18"/>
        </w:rPr>
      </w:pPr>
      <w:r>
        <w:rPr>
          <w:rFonts w:cstheme="minorHAnsi"/>
          <w:sz w:val="18"/>
          <w:szCs w:val="18"/>
        </w:rPr>
        <w:t xml:space="preserve">Home: 961/1303704        Phone: 961/70626368         </w:t>
      </w:r>
    </w:p>
    <w:p w14:paraId="1884F140">
      <w:pPr>
        <w:jc w:val="center"/>
        <w:rPr>
          <w:rStyle w:val="5"/>
          <w:rFonts w:cstheme="minorHAnsi"/>
          <w:color w:val="auto"/>
          <w:sz w:val="18"/>
          <w:szCs w:val="18"/>
          <w:u w:val="none"/>
        </w:rPr>
      </w:pPr>
      <w:r>
        <w:rPr>
          <w:rFonts w:cstheme="minorHAnsi"/>
          <w:sz w:val="18"/>
          <w:szCs w:val="18"/>
        </w:rPr>
        <w:t xml:space="preserve">Email:  </w:t>
      </w:r>
      <w:r>
        <w:rPr>
          <w:sz w:val="18"/>
          <w:szCs w:val="18"/>
        </w:rPr>
        <w:fldChar w:fldCharType="begin"/>
      </w:r>
      <w:r>
        <w:rPr>
          <w:sz w:val="18"/>
          <w:szCs w:val="18"/>
        </w:rPr>
        <w:instrText xml:space="preserve"> HYPERLINK "mailto:wassimchehab1994@hotmail.com" </w:instrText>
      </w:r>
      <w:r>
        <w:rPr>
          <w:sz w:val="18"/>
          <w:szCs w:val="18"/>
        </w:rPr>
        <w:fldChar w:fldCharType="separate"/>
      </w:r>
      <w:r>
        <w:rPr>
          <w:rStyle w:val="5"/>
          <w:rFonts w:cstheme="minorHAnsi"/>
          <w:color w:val="auto"/>
          <w:sz w:val="18"/>
          <w:szCs w:val="18"/>
          <w:u w:val="none"/>
        </w:rPr>
        <w:t>wassimchehab1994@hotmail.com</w:t>
      </w:r>
      <w:r>
        <w:rPr>
          <w:rStyle w:val="5"/>
          <w:rFonts w:cstheme="minorHAnsi"/>
          <w:color w:val="auto"/>
          <w:sz w:val="18"/>
          <w:szCs w:val="18"/>
          <w:u w:val="none"/>
        </w:rPr>
        <w:fldChar w:fldCharType="end"/>
      </w:r>
    </w:p>
    <w:p w14:paraId="3F27E5AA">
      <w:pPr>
        <w:jc w:val="center"/>
        <w:rPr>
          <w:rStyle w:val="5"/>
          <w:rFonts w:cstheme="minorHAnsi"/>
          <w:color w:val="auto"/>
          <w:sz w:val="18"/>
          <w:szCs w:val="18"/>
          <w:u w:val="none"/>
        </w:rPr>
      </w:pPr>
      <w:r>
        <w:rPr>
          <w:rStyle w:val="5"/>
          <w:rFonts w:cstheme="minorHAnsi"/>
          <w:color w:val="auto"/>
          <w:sz w:val="18"/>
          <w:szCs w:val="18"/>
          <w:u w:val="none"/>
        </w:rPr>
        <w:t>Country of Origin: Lebanon, Beirut</w:t>
      </w:r>
    </w:p>
    <w:p w14:paraId="78A2742F">
      <w:pPr>
        <w:jc w:val="center"/>
        <w:rPr>
          <w:rStyle w:val="5"/>
          <w:rFonts w:cstheme="minorHAnsi"/>
          <w:color w:val="auto"/>
          <w:sz w:val="18"/>
          <w:szCs w:val="18"/>
          <w:u w:val="none"/>
        </w:rPr>
      </w:pPr>
      <w:r>
        <w:rPr>
          <w:rStyle w:val="5"/>
          <w:rFonts w:cstheme="minorHAnsi"/>
          <w:color w:val="auto"/>
          <w:sz w:val="18"/>
          <w:szCs w:val="18"/>
          <w:u w:val="none"/>
        </w:rPr>
        <w:t>Country of Birth: Kingdom of Saudi Arabia, Jeddah</w:t>
      </w:r>
    </w:p>
    <w:p w14:paraId="0B502F94">
      <w:pPr>
        <w:jc w:val="center"/>
        <w:rPr>
          <w:rStyle w:val="5"/>
          <w:rFonts w:cstheme="minorHAnsi"/>
          <w:color w:val="auto"/>
          <w:sz w:val="18"/>
          <w:szCs w:val="18"/>
          <w:u w:val="none"/>
        </w:rPr>
      </w:pPr>
      <w:r>
        <w:rPr>
          <w:rStyle w:val="5"/>
          <w:rFonts w:cstheme="minorHAnsi"/>
          <w:color w:val="auto"/>
          <w:sz w:val="18"/>
          <w:szCs w:val="18"/>
          <w:u w:val="none"/>
        </w:rPr>
        <w:t>Date of Birth: February 6, 1994</w:t>
      </w:r>
    </w:p>
    <w:p w14:paraId="1E3E0806">
      <w:pPr>
        <w:rPr>
          <w:rFonts w:cstheme="minorHAnsi"/>
          <w:sz w:val="18"/>
          <w:szCs w:val="18"/>
        </w:rPr>
      </w:pPr>
    </w:p>
    <w:p w14:paraId="4CC69E0E">
      <w:pPr>
        <w:rPr>
          <w:rFonts w:cstheme="minorHAnsi"/>
          <w:b/>
          <w:bCs/>
          <w:sz w:val="18"/>
          <w:szCs w:val="18"/>
        </w:rPr>
      </w:pPr>
      <w:r>
        <w:rPr>
          <w:rFonts w:cstheme="minorHAnsi"/>
          <w:b/>
          <w:bCs/>
          <w:sz w:val="18"/>
          <w:szCs w:val="18"/>
        </w:rPr>
        <w:t>SUMMARY</w:t>
      </w:r>
    </w:p>
    <w:p w14:paraId="7AAA4AAF">
      <w:pPr>
        <w:rPr>
          <w:rFonts w:hint="default" w:cstheme="minorHAnsi"/>
          <w:sz w:val="18"/>
          <w:szCs w:val="18"/>
          <w:lang w:val="en-US"/>
        </w:rPr>
      </w:pPr>
      <w:r>
        <w:rPr>
          <w:rFonts w:cstheme="minorHAnsi"/>
          <w:sz w:val="18"/>
          <w:szCs w:val="18"/>
        </w:rPr>
        <w:t>As a seasoned sales professional in the Automotive Industry, I bring a wealth of expertise</w:t>
      </w:r>
      <w:r>
        <w:rPr>
          <w:rFonts w:hint="default" w:cstheme="minorHAnsi"/>
          <w:sz w:val="18"/>
          <w:szCs w:val="18"/>
          <w:lang w:val="en-US"/>
        </w:rPr>
        <w:t xml:space="preserve"> and </w:t>
      </w:r>
      <w:r>
        <w:rPr>
          <w:rFonts w:cstheme="minorHAnsi"/>
          <w:sz w:val="18"/>
          <w:szCs w:val="18"/>
        </w:rPr>
        <w:t>passion for automobiles</w:t>
      </w:r>
      <w:r>
        <w:rPr>
          <w:rFonts w:hint="default" w:cstheme="minorHAnsi"/>
          <w:sz w:val="18"/>
          <w:szCs w:val="18"/>
          <w:lang w:val="en-US"/>
        </w:rPr>
        <w:t xml:space="preserve">, </w:t>
      </w:r>
      <w:r>
        <w:rPr>
          <w:rFonts w:cstheme="minorHAnsi"/>
          <w:sz w:val="18"/>
          <w:szCs w:val="18"/>
        </w:rPr>
        <w:t>particularly in technical parts and vehicle services. With a solid technical understanding of various automotive products, I continuously stay abreast of the latest technologies and industry developments. My proficiency extends to</w:t>
      </w:r>
      <w:r>
        <w:rPr>
          <w:rFonts w:hint="default" w:cstheme="minorHAnsi"/>
          <w:sz w:val="18"/>
          <w:szCs w:val="18"/>
          <w:lang w:val="en-US"/>
        </w:rPr>
        <w:t xml:space="preserve"> understanding how an automobiles engine works, how the engine mechanism works, how the engine control unit works, what is horsepower, how horsepower is calculated, how the engines components work, what are the symbols or measurements of horsepower. I have deep knowledge, information and a thorough understanding of about Megacars, Hypercars, Supercars, Luxury cars, Exotic cars, Electric cars, Diesel cars, Hybrid Electric Vehicle, Plug-in hybrid Electric Vehicles, Plug-in Hybrid Vehicles, Mild hybrid Electric Vehicles, Internal Combustion Engines,Battery Electric Vehicle,Fuel Cell Electric Vehicle, Hydrogen Fuel-Cell Vehicles, and how companies tune their cars.</w:t>
      </w:r>
    </w:p>
    <w:p w14:paraId="72002657">
      <w:pPr>
        <w:rPr>
          <w:rFonts w:cstheme="minorHAnsi"/>
          <w:sz w:val="18"/>
          <w:szCs w:val="18"/>
        </w:rPr>
      </w:pPr>
      <w:r>
        <w:rPr>
          <w:rFonts w:cstheme="minorHAnsi"/>
          <w:b/>
          <w:bCs/>
          <w:sz w:val="18"/>
          <w:szCs w:val="18"/>
        </w:rPr>
        <w:t>EDUCATION</w:t>
      </w:r>
      <w:r>
        <w:rPr>
          <w:rFonts w:cstheme="minorHAnsi"/>
          <w:sz w:val="18"/>
          <w:szCs w:val="18"/>
        </w:rPr>
        <w:t xml:space="preserve"> </w:t>
      </w:r>
    </w:p>
    <w:p w14:paraId="0ACBC0BC">
      <w:pPr>
        <w:rPr>
          <w:rFonts w:cstheme="minorHAnsi"/>
          <w:sz w:val="18"/>
          <w:szCs w:val="18"/>
        </w:rPr>
      </w:pPr>
      <w:r>
        <w:rPr>
          <w:rFonts w:cstheme="minorHAnsi"/>
          <w:sz w:val="18"/>
          <w:szCs w:val="18"/>
        </w:rPr>
        <w:t>Bachelors of Science in Marketing</w:t>
      </w:r>
    </w:p>
    <w:p w14:paraId="45AD99C7">
      <w:pPr>
        <w:rPr>
          <w:rFonts w:cstheme="minorHAnsi"/>
          <w:sz w:val="18"/>
          <w:szCs w:val="18"/>
        </w:rPr>
      </w:pPr>
      <w:r>
        <w:rPr>
          <w:rFonts w:cstheme="minorHAnsi"/>
          <w:sz w:val="18"/>
          <w:szCs w:val="18"/>
        </w:rPr>
        <w:t>American University of Science and Technology (AUST) – Beirut, Lebanon</w:t>
      </w:r>
    </w:p>
    <w:p w14:paraId="2FF14AF3">
      <w:pPr>
        <w:rPr>
          <w:rFonts w:cstheme="minorHAnsi"/>
          <w:b/>
          <w:bCs/>
          <w:sz w:val="18"/>
          <w:szCs w:val="18"/>
        </w:rPr>
      </w:pPr>
      <w:r>
        <w:rPr>
          <w:rFonts w:cstheme="minorHAnsi"/>
          <w:b/>
          <w:bCs/>
          <w:sz w:val="18"/>
          <w:szCs w:val="18"/>
        </w:rPr>
        <w:t>EXPERIENCE</w:t>
      </w:r>
    </w:p>
    <w:p w14:paraId="56D51615">
      <w:pPr>
        <w:rPr>
          <w:rFonts w:cstheme="minorHAnsi"/>
          <w:sz w:val="18"/>
          <w:szCs w:val="18"/>
        </w:rPr>
      </w:pPr>
      <w:r>
        <w:rPr>
          <w:rFonts w:cstheme="minorHAnsi"/>
          <w:sz w:val="18"/>
          <w:szCs w:val="18"/>
        </w:rPr>
        <w:t>Ste Georges Antabi S.A.R.L      Suzuki Motorcycles</w:t>
      </w:r>
      <w:r>
        <w:rPr>
          <w:rFonts w:hint="default" w:cstheme="minorHAnsi"/>
          <w:sz w:val="18"/>
          <w:szCs w:val="18"/>
          <w:lang w:val="en-US"/>
        </w:rPr>
        <w:t>, ATV’S,</w:t>
      </w:r>
      <w:r>
        <w:rPr>
          <w:rFonts w:cstheme="minorHAnsi"/>
          <w:sz w:val="18"/>
          <w:szCs w:val="18"/>
        </w:rPr>
        <w:t xml:space="preserve"> Nitto tires</w:t>
      </w:r>
      <w:r>
        <w:rPr>
          <w:rFonts w:hint="default" w:cstheme="minorHAnsi"/>
          <w:sz w:val="18"/>
          <w:szCs w:val="18"/>
          <w:lang w:val="en-US"/>
        </w:rPr>
        <w:t xml:space="preserve"> </w:t>
      </w:r>
      <w:r>
        <w:rPr>
          <w:rFonts w:cstheme="minorHAnsi"/>
          <w:sz w:val="18"/>
          <w:szCs w:val="18"/>
        </w:rPr>
        <w:t xml:space="preserve">  </w:t>
      </w:r>
    </w:p>
    <w:p w14:paraId="47BCFA3F">
      <w:pPr>
        <w:rPr>
          <w:rFonts w:cstheme="minorHAnsi"/>
          <w:sz w:val="18"/>
          <w:szCs w:val="18"/>
        </w:rPr>
      </w:pPr>
      <w:r>
        <w:rPr>
          <w:rFonts w:cstheme="minorHAnsi"/>
          <w:sz w:val="18"/>
          <w:szCs w:val="18"/>
        </w:rPr>
        <w:t xml:space="preserve">Internship – </w:t>
      </w:r>
      <w:r>
        <w:rPr>
          <w:rFonts w:cstheme="minorHAnsi"/>
          <w:b/>
          <w:bCs/>
          <w:sz w:val="18"/>
          <w:szCs w:val="18"/>
        </w:rPr>
        <w:t>Suzuki Motorcycles -Spare Parts</w:t>
      </w:r>
      <w:r>
        <w:rPr>
          <w:rFonts w:hint="default" w:cstheme="minorHAnsi"/>
          <w:b/>
          <w:bCs/>
          <w:sz w:val="18"/>
          <w:szCs w:val="18"/>
          <w:lang w:val="en-US"/>
        </w:rPr>
        <w:t xml:space="preserve"> and Accessories</w:t>
      </w:r>
      <w:r>
        <w:rPr>
          <w:rFonts w:cstheme="minorHAnsi"/>
          <w:b/>
          <w:bCs/>
          <w:sz w:val="18"/>
          <w:szCs w:val="18"/>
        </w:rPr>
        <w:t xml:space="preserve"> Department</w:t>
      </w:r>
      <w:r>
        <w:rPr>
          <w:rFonts w:cstheme="minorHAnsi"/>
          <w:sz w:val="18"/>
          <w:szCs w:val="18"/>
        </w:rPr>
        <w:t xml:space="preserve"> November 27, 2023 </w:t>
      </w:r>
    </w:p>
    <w:p w14:paraId="37D91BD4">
      <w:pPr>
        <w:ind w:left="360"/>
        <w:rPr>
          <w:rFonts w:cstheme="minorHAnsi"/>
          <w:sz w:val="18"/>
          <w:szCs w:val="18"/>
        </w:rPr>
      </w:pPr>
      <w:r>
        <w:rPr>
          <w:rFonts w:cstheme="minorHAnsi"/>
          <w:sz w:val="18"/>
          <w:szCs w:val="18"/>
        </w:rPr>
        <w:t>Responsibilities:</w:t>
      </w:r>
    </w:p>
    <w:p w14:paraId="47997CFE">
      <w:pPr>
        <w:pStyle w:val="8"/>
        <w:numPr>
          <w:ilvl w:val="0"/>
          <w:numId w:val="1"/>
        </w:numPr>
        <w:rPr>
          <w:rFonts w:cstheme="minorHAnsi"/>
          <w:sz w:val="18"/>
          <w:szCs w:val="18"/>
        </w:rPr>
      </w:pPr>
      <w:r>
        <w:rPr>
          <w:rFonts w:cstheme="minorHAnsi"/>
          <w:sz w:val="18"/>
          <w:szCs w:val="18"/>
        </w:rPr>
        <w:t>Facilitate sales of automotive parts to customers by providing expert guidance and product knowledge</w:t>
      </w:r>
    </w:p>
    <w:p w14:paraId="7925E09B">
      <w:pPr>
        <w:pStyle w:val="8"/>
        <w:numPr>
          <w:ilvl w:val="0"/>
          <w:numId w:val="1"/>
        </w:numPr>
        <w:rPr>
          <w:rFonts w:cstheme="minorHAnsi"/>
          <w:sz w:val="18"/>
          <w:szCs w:val="18"/>
        </w:rPr>
      </w:pPr>
      <w:r>
        <w:rPr>
          <w:rFonts w:cstheme="minorHAnsi"/>
          <w:sz w:val="18"/>
          <w:szCs w:val="18"/>
        </w:rPr>
        <w:t>Address customer inquiries promptly and comprehensively, ensuring high levels of satisfaction</w:t>
      </w:r>
    </w:p>
    <w:p w14:paraId="1936ACAA">
      <w:pPr>
        <w:pStyle w:val="8"/>
        <w:numPr>
          <w:ilvl w:val="0"/>
          <w:numId w:val="1"/>
        </w:numPr>
        <w:rPr>
          <w:rFonts w:cstheme="minorHAnsi"/>
          <w:sz w:val="18"/>
          <w:szCs w:val="18"/>
        </w:rPr>
      </w:pPr>
      <w:r>
        <w:rPr>
          <w:rFonts w:cstheme="minorHAnsi"/>
          <w:sz w:val="18"/>
          <w:szCs w:val="18"/>
        </w:rPr>
        <w:t>Coordinate with the administration team to finalize pricing and financing options for customers</w:t>
      </w:r>
    </w:p>
    <w:p w14:paraId="5D027A7D">
      <w:pPr>
        <w:pStyle w:val="8"/>
        <w:numPr>
          <w:ilvl w:val="0"/>
          <w:numId w:val="1"/>
        </w:numPr>
        <w:rPr>
          <w:rFonts w:cstheme="minorHAnsi"/>
          <w:sz w:val="18"/>
          <w:szCs w:val="18"/>
        </w:rPr>
      </w:pPr>
      <w:r>
        <w:rPr>
          <w:rFonts w:cstheme="minorHAnsi"/>
          <w:sz w:val="18"/>
          <w:szCs w:val="18"/>
        </w:rPr>
        <w:t>Monitor stock availability and conduct regular inventory checks to maintain optimal levels</w:t>
      </w:r>
    </w:p>
    <w:p w14:paraId="1757C964">
      <w:pPr>
        <w:pStyle w:val="8"/>
        <w:numPr>
          <w:ilvl w:val="0"/>
          <w:numId w:val="1"/>
        </w:numPr>
        <w:rPr>
          <w:rFonts w:cstheme="minorHAnsi"/>
          <w:sz w:val="18"/>
          <w:szCs w:val="18"/>
        </w:rPr>
      </w:pPr>
      <w:r>
        <w:rPr>
          <w:rFonts w:cstheme="minorHAnsi"/>
          <w:sz w:val="18"/>
          <w:szCs w:val="18"/>
        </w:rPr>
        <w:t>Initiate stock orders for items that are currently unavailable, ensuring timely replenishment</w:t>
      </w:r>
    </w:p>
    <w:p w14:paraId="2534E90B">
      <w:pPr>
        <w:pStyle w:val="8"/>
        <w:numPr>
          <w:ilvl w:val="0"/>
          <w:numId w:val="1"/>
        </w:numPr>
        <w:rPr>
          <w:rFonts w:cstheme="minorHAnsi"/>
          <w:sz w:val="18"/>
          <w:szCs w:val="18"/>
        </w:rPr>
      </w:pPr>
      <w:r>
        <w:rPr>
          <w:rFonts w:cstheme="minorHAnsi"/>
          <w:sz w:val="18"/>
          <w:szCs w:val="18"/>
        </w:rPr>
        <w:t>Organize and manage warehouse inventory to streamline operations and enhance efficiency</w:t>
      </w:r>
    </w:p>
    <w:p w14:paraId="43F5F268">
      <w:pPr>
        <w:pStyle w:val="8"/>
        <w:numPr>
          <w:ilvl w:val="0"/>
          <w:numId w:val="1"/>
        </w:numPr>
        <w:rPr>
          <w:rFonts w:hint="default" w:asciiTheme="minorAscii" w:hAnsiTheme="minorAscii" w:cstheme="minorHAnsi"/>
          <w:sz w:val="18"/>
          <w:szCs w:val="18"/>
        </w:rPr>
      </w:pPr>
      <w:r>
        <w:rPr>
          <w:rFonts w:hint="default" w:eastAsia="Segoe UI" w:cs="Segoe UI" w:asciiTheme="minorAscii" w:hAnsiTheme="minorAscii"/>
          <w:i w:val="0"/>
          <w:iCs w:val="0"/>
          <w:caps w:val="0"/>
          <w:spacing w:val="0"/>
          <w:sz w:val="18"/>
          <w:szCs w:val="18"/>
          <w:shd w:val="clear" w:fill="FFFFFF"/>
        </w:rPr>
        <w:t>Unload spare parts from the container to the warehouses and unbox them</w:t>
      </w:r>
    </w:p>
    <w:p w14:paraId="47249DC8">
      <w:pPr>
        <w:pStyle w:val="8"/>
        <w:numPr>
          <w:ilvl w:val="0"/>
          <w:numId w:val="1"/>
        </w:numPr>
        <w:rPr>
          <w:rFonts w:hint="default" w:asciiTheme="minorAscii" w:hAnsiTheme="minorAscii" w:cstheme="minorHAnsi"/>
          <w:sz w:val="18"/>
          <w:szCs w:val="18"/>
        </w:rPr>
      </w:pPr>
      <w:r>
        <w:rPr>
          <w:rFonts w:hint="default" w:eastAsia="Segoe UI" w:cs="Segoe UI" w:asciiTheme="minorAscii" w:hAnsiTheme="minorAscii"/>
          <w:i w:val="0"/>
          <w:iCs w:val="0"/>
          <w:caps w:val="0"/>
          <w:spacing w:val="0"/>
          <w:sz w:val="18"/>
          <w:szCs w:val="18"/>
          <w:shd w:val="clear" w:fill="FFFFFF"/>
        </w:rPr>
        <w:t>Unload Motorcycles and ATV's from the container, unwrap them and store them in the warehouse or supply them in the showroom</w:t>
      </w:r>
    </w:p>
    <w:p w14:paraId="68DFAEDC">
      <w:pPr>
        <w:pStyle w:val="8"/>
        <w:numPr>
          <w:ilvl w:val="0"/>
          <w:numId w:val="1"/>
        </w:numPr>
        <w:rPr>
          <w:rFonts w:hint="default" w:asciiTheme="minorAscii" w:hAnsiTheme="minorAscii" w:cstheme="minorHAnsi"/>
          <w:sz w:val="18"/>
          <w:szCs w:val="18"/>
        </w:rPr>
      </w:pPr>
      <w:r>
        <w:rPr>
          <w:rFonts w:hint="default" w:eastAsia="Segoe UI" w:cs="Segoe UI" w:asciiTheme="minorAscii" w:hAnsiTheme="minorAscii"/>
          <w:i w:val="0"/>
          <w:iCs w:val="0"/>
          <w:caps w:val="0"/>
          <w:spacing w:val="0"/>
          <w:sz w:val="18"/>
          <w:szCs w:val="18"/>
          <w:shd w:val="clear" w:fill="FFFFFF"/>
        </w:rPr>
        <w:t>Unload tires from the container and store them in the warehouse</w:t>
      </w:r>
    </w:p>
    <w:p w14:paraId="3B99CC24">
      <w:pPr>
        <w:pStyle w:val="8"/>
        <w:numPr>
          <w:ilvl w:val="0"/>
          <w:numId w:val="1"/>
        </w:numPr>
        <w:rPr>
          <w:rFonts w:hint="default" w:asciiTheme="minorAscii" w:hAnsiTheme="minorAscii" w:cstheme="minorHAnsi"/>
          <w:sz w:val="18"/>
          <w:szCs w:val="18"/>
        </w:rPr>
      </w:pPr>
      <w:r>
        <w:rPr>
          <w:rFonts w:hint="default" w:eastAsia="Segoe UI" w:cs="Segoe UI" w:asciiTheme="minorAscii" w:hAnsiTheme="minorAscii"/>
          <w:i w:val="0"/>
          <w:iCs w:val="0"/>
          <w:caps w:val="0"/>
          <w:spacing w:val="0"/>
          <w:sz w:val="18"/>
          <w:szCs w:val="18"/>
          <w:shd w:val="clear" w:fill="FFFFFF"/>
          <w:lang w:val="en-US"/>
        </w:rPr>
        <w:t xml:space="preserve">Accompany the owner of the company or the manager during performing motorcycle specifications to the clients. </w:t>
      </w:r>
    </w:p>
    <w:p w14:paraId="1FCC336C">
      <w:pPr>
        <w:pStyle w:val="8"/>
        <w:numPr>
          <w:ilvl w:val="0"/>
          <w:numId w:val="1"/>
        </w:numPr>
        <w:rPr>
          <w:rFonts w:hint="default" w:asciiTheme="minorAscii" w:hAnsiTheme="minorAscii" w:cstheme="minorHAnsi"/>
          <w:sz w:val="18"/>
          <w:szCs w:val="18"/>
        </w:rPr>
      </w:pPr>
      <w:r>
        <w:rPr>
          <w:rFonts w:hint="default" w:eastAsia="Segoe UI" w:cs="Segoe UI" w:asciiTheme="minorAscii" w:hAnsiTheme="minorAscii"/>
          <w:i w:val="0"/>
          <w:iCs w:val="0"/>
          <w:caps w:val="0"/>
          <w:spacing w:val="0"/>
          <w:sz w:val="18"/>
          <w:szCs w:val="18"/>
          <w:shd w:val="clear" w:fill="FFFFFF"/>
          <w:lang w:val="en-US"/>
        </w:rPr>
        <w:t>S</w:t>
      </w:r>
      <w:r>
        <w:rPr>
          <w:rFonts w:hint="default" w:eastAsia="Segoe UI" w:cs="Segoe UI" w:asciiTheme="minorAscii" w:hAnsiTheme="minorAscii"/>
          <w:i w:val="0"/>
          <w:iCs w:val="0"/>
          <w:caps w:val="0"/>
          <w:spacing w:val="0"/>
          <w:sz w:val="18"/>
          <w:szCs w:val="18"/>
          <w:shd w:val="clear" w:fill="FFFFFF"/>
        </w:rPr>
        <w:t>uper sport motorcycles are not to be supplied because they are purchased on order for VIP or niche clients all of which are sold before arrival</w:t>
      </w:r>
    </w:p>
    <w:p w14:paraId="34AB90A7">
      <w:pPr>
        <w:pStyle w:val="8"/>
        <w:numPr>
          <w:ilvl w:val="0"/>
          <w:numId w:val="1"/>
        </w:numPr>
        <w:rPr>
          <w:rFonts w:hint="default" w:asciiTheme="minorAscii" w:hAnsiTheme="minorAscii" w:cstheme="minorHAnsi"/>
          <w:sz w:val="18"/>
          <w:szCs w:val="18"/>
        </w:rPr>
      </w:pPr>
      <w:r>
        <w:rPr>
          <w:rFonts w:hint="default" w:eastAsia="Segoe UI" w:cs="Segoe UI" w:asciiTheme="minorAscii" w:hAnsiTheme="minorAscii"/>
          <w:i w:val="0"/>
          <w:iCs w:val="0"/>
          <w:caps w:val="0"/>
          <w:spacing w:val="0"/>
          <w:sz w:val="18"/>
          <w:szCs w:val="18"/>
          <w:shd w:val="clear" w:fill="FFFFFF"/>
        </w:rPr>
        <w:t>Explore how the garage system is run, how each motorcycle is serviced from small motorcycles to ATV's to Super Sport</w:t>
      </w:r>
    </w:p>
    <w:p w14:paraId="5389272C">
      <w:pPr>
        <w:pStyle w:val="8"/>
        <w:numPr>
          <w:ilvl w:val="0"/>
          <w:numId w:val="1"/>
        </w:numPr>
        <w:rPr>
          <w:rFonts w:hint="default" w:asciiTheme="minorAscii" w:hAnsiTheme="minorAscii" w:cstheme="minorHAnsi"/>
          <w:sz w:val="18"/>
          <w:szCs w:val="18"/>
        </w:rPr>
      </w:pPr>
      <w:r>
        <w:rPr>
          <w:rFonts w:hint="default" w:eastAsia="Segoe UI" w:cs="Segoe UI" w:asciiTheme="minorAscii" w:hAnsiTheme="minorAscii"/>
          <w:i w:val="0"/>
          <w:iCs w:val="0"/>
          <w:caps w:val="0"/>
          <w:spacing w:val="0"/>
          <w:sz w:val="18"/>
          <w:szCs w:val="18"/>
          <w:shd w:val="clear" w:fill="FFFFFF"/>
        </w:rPr>
        <w:t>Explore how the forklift runs and how it is driven</w:t>
      </w:r>
    </w:p>
    <w:p w14:paraId="4C677C37">
      <w:pPr>
        <w:pStyle w:val="8"/>
        <w:numPr>
          <w:ilvl w:val="0"/>
          <w:numId w:val="0"/>
        </w:numPr>
        <w:spacing w:after="160" w:line="259" w:lineRule="auto"/>
        <w:contextualSpacing/>
        <w:rPr>
          <w:rFonts w:cstheme="minorHAnsi"/>
          <w:sz w:val="18"/>
          <w:szCs w:val="18"/>
        </w:rPr>
      </w:pPr>
    </w:p>
    <w:p w14:paraId="45E7761C">
      <w:pPr>
        <w:pStyle w:val="8"/>
        <w:numPr>
          <w:ilvl w:val="0"/>
          <w:numId w:val="0"/>
        </w:numPr>
        <w:spacing w:after="160" w:line="259" w:lineRule="auto"/>
        <w:contextualSpacing/>
        <w:rPr>
          <w:rFonts w:cstheme="minorHAnsi"/>
          <w:sz w:val="18"/>
          <w:szCs w:val="18"/>
        </w:rPr>
      </w:pPr>
    </w:p>
    <w:p w14:paraId="52169F96">
      <w:pPr>
        <w:pStyle w:val="8"/>
        <w:numPr>
          <w:ilvl w:val="0"/>
          <w:numId w:val="2"/>
        </w:numPr>
        <w:rPr>
          <w:rFonts w:cstheme="minorHAnsi"/>
          <w:sz w:val="18"/>
          <w:szCs w:val="18"/>
        </w:rPr>
      </w:pPr>
      <w:r>
        <w:rPr>
          <w:rFonts w:cstheme="minorHAnsi"/>
          <w:sz w:val="18"/>
          <w:szCs w:val="18"/>
        </w:rPr>
        <w:t>Invoicing:</w:t>
      </w:r>
    </w:p>
    <w:p w14:paraId="6B1ECF87">
      <w:pPr>
        <w:pStyle w:val="8"/>
        <w:numPr>
          <w:ilvl w:val="1"/>
          <w:numId w:val="2"/>
        </w:numPr>
        <w:rPr>
          <w:rFonts w:cstheme="minorHAnsi"/>
          <w:sz w:val="18"/>
          <w:szCs w:val="18"/>
        </w:rPr>
      </w:pPr>
      <w:r>
        <w:rPr>
          <w:rFonts w:cstheme="minorHAnsi"/>
          <w:sz w:val="18"/>
          <w:szCs w:val="18"/>
        </w:rPr>
        <w:t>Responsible for creating and managing invoices for automobile services</w:t>
      </w:r>
    </w:p>
    <w:p w14:paraId="067D1CFE">
      <w:pPr>
        <w:pStyle w:val="8"/>
        <w:numPr>
          <w:ilvl w:val="0"/>
          <w:numId w:val="2"/>
        </w:numPr>
        <w:rPr>
          <w:rFonts w:cstheme="minorHAnsi"/>
          <w:sz w:val="18"/>
          <w:szCs w:val="18"/>
        </w:rPr>
      </w:pPr>
      <w:r>
        <w:rPr>
          <w:rFonts w:cstheme="minorHAnsi"/>
          <w:sz w:val="18"/>
          <w:szCs w:val="18"/>
        </w:rPr>
        <w:t>Automobile Oil Knowledge:</w:t>
      </w:r>
    </w:p>
    <w:p w14:paraId="1F58E750">
      <w:pPr>
        <w:pStyle w:val="8"/>
        <w:numPr>
          <w:ilvl w:val="1"/>
          <w:numId w:val="2"/>
        </w:numPr>
        <w:rPr>
          <w:rFonts w:cstheme="minorHAnsi"/>
          <w:sz w:val="18"/>
          <w:szCs w:val="18"/>
        </w:rPr>
      </w:pPr>
      <w:r>
        <w:rPr>
          <w:rFonts w:cstheme="minorHAnsi"/>
          <w:sz w:val="18"/>
          <w:szCs w:val="18"/>
        </w:rPr>
        <w:t>Expertise in various types of automobile oils, including normal and racing oil</w:t>
      </w:r>
    </w:p>
    <w:p w14:paraId="2DFC8210">
      <w:pPr>
        <w:pStyle w:val="8"/>
        <w:numPr>
          <w:ilvl w:val="1"/>
          <w:numId w:val="2"/>
        </w:numPr>
        <w:rPr>
          <w:rFonts w:cstheme="minorHAnsi"/>
          <w:sz w:val="18"/>
          <w:szCs w:val="18"/>
        </w:rPr>
      </w:pPr>
      <w:r>
        <w:rPr>
          <w:rFonts w:cstheme="minorHAnsi"/>
          <w:sz w:val="18"/>
          <w:szCs w:val="18"/>
        </w:rPr>
        <w:t>Proficient in the use of</w:t>
      </w:r>
      <w:r>
        <w:rPr>
          <w:rFonts w:hint="default" w:cstheme="minorHAnsi"/>
          <w:sz w:val="18"/>
          <w:szCs w:val="18"/>
          <w:lang w:val="en-US"/>
        </w:rPr>
        <w:t xml:space="preserve"> normal</w:t>
      </w:r>
      <w:r>
        <w:rPr>
          <w:rFonts w:cstheme="minorHAnsi"/>
          <w:sz w:val="18"/>
          <w:szCs w:val="18"/>
        </w:rPr>
        <w:t xml:space="preserve"> motorcycle</w:t>
      </w:r>
      <w:r>
        <w:rPr>
          <w:rFonts w:hint="default" w:cstheme="minorHAnsi"/>
          <w:sz w:val="18"/>
          <w:szCs w:val="18"/>
          <w:lang w:val="en-US"/>
        </w:rPr>
        <w:t xml:space="preserve"> oil</w:t>
      </w:r>
      <w:r>
        <w:rPr>
          <w:rFonts w:cstheme="minorHAnsi"/>
          <w:sz w:val="18"/>
          <w:szCs w:val="18"/>
        </w:rPr>
        <w:t xml:space="preserve"> and</w:t>
      </w:r>
      <w:r>
        <w:rPr>
          <w:rFonts w:hint="default" w:cstheme="minorHAnsi"/>
          <w:sz w:val="18"/>
          <w:szCs w:val="18"/>
          <w:lang w:val="en-US"/>
        </w:rPr>
        <w:t xml:space="preserve"> motorcycle</w:t>
      </w:r>
      <w:r>
        <w:rPr>
          <w:rFonts w:cstheme="minorHAnsi"/>
          <w:sz w:val="18"/>
          <w:szCs w:val="18"/>
        </w:rPr>
        <w:t xml:space="preserve"> racing oil</w:t>
      </w:r>
    </w:p>
    <w:p w14:paraId="74A97E87">
      <w:pPr>
        <w:pStyle w:val="8"/>
        <w:numPr>
          <w:ilvl w:val="1"/>
          <w:numId w:val="2"/>
        </w:numPr>
        <w:rPr>
          <w:rFonts w:cstheme="minorHAnsi"/>
          <w:sz w:val="18"/>
          <w:szCs w:val="18"/>
        </w:rPr>
      </w:pPr>
      <w:r>
        <w:rPr>
          <w:rFonts w:cstheme="minorHAnsi"/>
          <w:sz w:val="18"/>
          <w:szCs w:val="18"/>
        </w:rPr>
        <w:t>Knowledgeable about the differences and applications of various engine oils, brake oils,</w:t>
      </w:r>
      <w:r>
        <w:rPr>
          <w:rFonts w:hint="default" w:cstheme="minorHAnsi"/>
          <w:sz w:val="18"/>
          <w:szCs w:val="18"/>
          <w:lang w:val="en-US"/>
        </w:rPr>
        <w:t xml:space="preserve"> </w:t>
      </w:r>
      <w:r>
        <w:rPr>
          <w:rFonts w:cstheme="minorHAnsi"/>
          <w:sz w:val="18"/>
          <w:szCs w:val="18"/>
        </w:rPr>
        <w:t>transmission oils</w:t>
      </w:r>
      <w:r>
        <w:rPr>
          <w:rFonts w:hint="default" w:cstheme="minorHAnsi"/>
          <w:sz w:val="18"/>
          <w:szCs w:val="18"/>
          <w:lang w:val="en-US"/>
        </w:rPr>
        <w:t>, conventional oil, AMS Oil OE Motor Oil (The first in synthetics) synthetic motor oil, 4-cycle synthetic racing motorcycle oil, semi synthetic oil, synthetic blend (Quaker state Motor Oil), fully synthetic oil (RS200 Motor Oil), Race-x lubricant premium engine oil, Mag 1 American synthetic blend oil high performance.</w:t>
      </w:r>
    </w:p>
    <w:p w14:paraId="247C3345">
      <w:pPr>
        <w:pStyle w:val="8"/>
        <w:numPr>
          <w:ilvl w:val="1"/>
          <w:numId w:val="2"/>
        </w:numPr>
        <w:rPr>
          <w:rFonts w:cstheme="minorHAnsi"/>
          <w:sz w:val="18"/>
          <w:szCs w:val="18"/>
        </w:rPr>
      </w:pPr>
      <w:r>
        <w:rPr>
          <w:rFonts w:hint="default" w:cstheme="minorHAnsi"/>
          <w:sz w:val="18"/>
          <w:szCs w:val="18"/>
          <w:lang w:val="en-US"/>
        </w:rPr>
        <w:t>When to change oil</w:t>
      </w:r>
    </w:p>
    <w:p w14:paraId="52972969">
      <w:pPr>
        <w:pStyle w:val="8"/>
        <w:numPr>
          <w:ilvl w:val="1"/>
          <w:numId w:val="2"/>
        </w:numPr>
        <w:rPr>
          <w:rFonts w:cstheme="minorHAnsi"/>
          <w:sz w:val="18"/>
          <w:szCs w:val="18"/>
        </w:rPr>
      </w:pPr>
      <w:r>
        <w:rPr>
          <w:rFonts w:hint="default" w:cstheme="minorHAnsi"/>
          <w:sz w:val="18"/>
          <w:szCs w:val="18"/>
          <w:lang w:val="en-US"/>
        </w:rPr>
        <w:t>4 cycle (4 stroke) motorcycle engine oil</w:t>
      </w:r>
    </w:p>
    <w:p w14:paraId="39B0B3E8">
      <w:pPr>
        <w:pStyle w:val="8"/>
        <w:numPr>
          <w:ilvl w:val="1"/>
          <w:numId w:val="2"/>
        </w:numPr>
        <w:rPr>
          <w:rFonts w:cstheme="minorHAnsi"/>
          <w:sz w:val="18"/>
          <w:szCs w:val="18"/>
        </w:rPr>
      </w:pPr>
      <w:r>
        <w:rPr>
          <w:rFonts w:cstheme="minorHAnsi"/>
          <w:sz w:val="18"/>
          <w:szCs w:val="18"/>
        </w:rPr>
        <w:t>CCI 2 cycle</w:t>
      </w:r>
      <w:r>
        <w:rPr>
          <w:rFonts w:hint="default" w:cstheme="minorHAnsi"/>
          <w:sz w:val="18"/>
          <w:szCs w:val="18"/>
          <w:lang w:val="en-US"/>
        </w:rPr>
        <w:t xml:space="preserve"> (TC-W3 Engine Oil) is used for F</w:t>
      </w:r>
      <w:r>
        <w:rPr>
          <w:rFonts w:cstheme="minorHAnsi"/>
          <w:sz w:val="18"/>
          <w:szCs w:val="18"/>
        </w:rPr>
        <w:t>orklift</w:t>
      </w:r>
      <w:r>
        <w:rPr>
          <w:rFonts w:hint="default" w:cstheme="minorHAnsi"/>
          <w:sz w:val="18"/>
          <w:szCs w:val="18"/>
          <w:lang w:val="en-US"/>
        </w:rPr>
        <w:t>s and Snowmobiles</w:t>
      </w:r>
    </w:p>
    <w:p w14:paraId="68944AB2">
      <w:pPr>
        <w:pStyle w:val="8"/>
        <w:numPr>
          <w:ilvl w:val="0"/>
          <w:numId w:val="2"/>
        </w:numPr>
        <w:rPr>
          <w:rFonts w:cstheme="minorHAnsi"/>
          <w:sz w:val="18"/>
          <w:szCs w:val="18"/>
        </w:rPr>
      </w:pPr>
      <w:r>
        <w:rPr>
          <w:rFonts w:cstheme="minorHAnsi"/>
          <w:sz w:val="18"/>
          <w:szCs w:val="18"/>
        </w:rPr>
        <w:t>Spark Plugs and Ignition Systems:</w:t>
      </w:r>
    </w:p>
    <w:p w14:paraId="1586C900">
      <w:pPr>
        <w:pStyle w:val="8"/>
        <w:numPr>
          <w:ilvl w:val="1"/>
          <w:numId w:val="2"/>
        </w:numPr>
        <w:rPr>
          <w:rFonts w:cstheme="minorHAnsi"/>
          <w:sz w:val="18"/>
          <w:szCs w:val="18"/>
        </w:rPr>
      </w:pPr>
      <w:r>
        <w:rPr>
          <w:rFonts w:cstheme="minorHAnsi"/>
          <w:sz w:val="18"/>
          <w:szCs w:val="18"/>
        </w:rPr>
        <w:t>Understanding of spark plugs and their role in ignition systems</w:t>
      </w:r>
      <w:r>
        <w:rPr>
          <w:rFonts w:hint="default" w:cstheme="minorHAnsi"/>
          <w:sz w:val="18"/>
          <w:szCs w:val="18"/>
          <w:lang w:val="en-US"/>
        </w:rPr>
        <w:t xml:space="preserve"> and temperatures ignition. </w:t>
      </w:r>
    </w:p>
    <w:p w14:paraId="100AE665">
      <w:pPr>
        <w:pStyle w:val="8"/>
        <w:numPr>
          <w:ilvl w:val="0"/>
          <w:numId w:val="2"/>
        </w:numPr>
        <w:rPr>
          <w:rFonts w:cstheme="minorHAnsi"/>
          <w:sz w:val="18"/>
          <w:szCs w:val="18"/>
        </w:rPr>
      </w:pPr>
      <w:r>
        <w:rPr>
          <w:rFonts w:cstheme="minorHAnsi"/>
          <w:sz w:val="18"/>
          <w:szCs w:val="18"/>
        </w:rPr>
        <w:t>Oil Change Procedures:</w:t>
      </w:r>
    </w:p>
    <w:p w14:paraId="750FAACB">
      <w:pPr>
        <w:pStyle w:val="8"/>
        <w:numPr>
          <w:ilvl w:val="1"/>
          <w:numId w:val="2"/>
        </w:numPr>
        <w:rPr>
          <w:rFonts w:cstheme="minorHAnsi"/>
          <w:sz w:val="18"/>
          <w:szCs w:val="18"/>
        </w:rPr>
      </w:pPr>
      <w:r>
        <w:rPr>
          <w:rFonts w:cstheme="minorHAnsi"/>
          <w:sz w:val="18"/>
          <w:szCs w:val="18"/>
        </w:rPr>
        <w:t>Skilled in performing oil changes, including engine oil and transmission oil</w:t>
      </w:r>
    </w:p>
    <w:p w14:paraId="458F6023">
      <w:pPr>
        <w:pStyle w:val="8"/>
        <w:numPr>
          <w:ilvl w:val="1"/>
          <w:numId w:val="2"/>
        </w:numPr>
        <w:rPr>
          <w:rFonts w:cstheme="minorHAnsi"/>
          <w:sz w:val="18"/>
          <w:szCs w:val="18"/>
        </w:rPr>
      </w:pPr>
      <w:r>
        <w:rPr>
          <w:rFonts w:cstheme="minorHAnsi"/>
          <w:sz w:val="18"/>
          <w:szCs w:val="18"/>
        </w:rPr>
        <w:t>Familiar with the timing and procedures for changing oil</w:t>
      </w:r>
    </w:p>
    <w:p w14:paraId="205BB809">
      <w:pPr>
        <w:pStyle w:val="8"/>
        <w:numPr>
          <w:ilvl w:val="0"/>
          <w:numId w:val="2"/>
        </w:numPr>
        <w:rPr>
          <w:rFonts w:cstheme="minorHAnsi"/>
          <w:sz w:val="18"/>
          <w:szCs w:val="18"/>
        </w:rPr>
      </w:pPr>
      <w:r>
        <w:rPr>
          <w:rFonts w:cstheme="minorHAnsi"/>
          <w:sz w:val="18"/>
          <w:szCs w:val="18"/>
        </w:rPr>
        <w:t>Fan Systems:</w:t>
      </w:r>
    </w:p>
    <w:p w14:paraId="7637E4E3">
      <w:pPr>
        <w:pStyle w:val="8"/>
        <w:numPr>
          <w:ilvl w:val="1"/>
          <w:numId w:val="2"/>
        </w:numPr>
        <w:rPr>
          <w:rFonts w:cstheme="minorHAnsi"/>
          <w:sz w:val="18"/>
          <w:szCs w:val="18"/>
        </w:rPr>
      </w:pPr>
      <w:r>
        <w:rPr>
          <w:rFonts w:cstheme="minorHAnsi"/>
          <w:sz w:val="18"/>
          <w:szCs w:val="18"/>
        </w:rPr>
        <w:t>Knowledgeable about the function and maintenance of fan systems in engines</w:t>
      </w:r>
    </w:p>
    <w:p w14:paraId="6E1F337D">
      <w:pPr>
        <w:pStyle w:val="8"/>
        <w:numPr>
          <w:ilvl w:val="1"/>
          <w:numId w:val="2"/>
        </w:numPr>
        <w:rPr>
          <w:rFonts w:cstheme="minorHAnsi"/>
          <w:sz w:val="18"/>
          <w:szCs w:val="18"/>
        </w:rPr>
      </w:pPr>
      <w:r>
        <w:rPr>
          <w:rFonts w:hint="default" w:cstheme="minorHAnsi"/>
          <w:sz w:val="18"/>
          <w:szCs w:val="18"/>
          <w:lang w:val="en-US"/>
        </w:rPr>
        <w:t>Smoke Machine (Smoke leak detector)</w:t>
      </w:r>
    </w:p>
    <w:p w14:paraId="484F2FD9">
      <w:pPr>
        <w:pStyle w:val="8"/>
        <w:numPr>
          <w:ilvl w:val="0"/>
          <w:numId w:val="2"/>
        </w:numPr>
        <w:rPr>
          <w:rFonts w:cstheme="minorHAnsi"/>
          <w:sz w:val="18"/>
          <w:szCs w:val="18"/>
        </w:rPr>
      </w:pPr>
      <w:r>
        <w:rPr>
          <w:rFonts w:cstheme="minorHAnsi"/>
          <w:sz w:val="18"/>
          <w:szCs w:val="18"/>
        </w:rPr>
        <w:t>Engine Lubrication Systems</w:t>
      </w:r>
      <w:r>
        <w:rPr>
          <w:rFonts w:hint="default" w:cstheme="minorHAnsi"/>
          <w:sz w:val="18"/>
          <w:szCs w:val="18"/>
          <w:lang w:val="en-US"/>
        </w:rPr>
        <w:t>, Oil Lubrication System ( Oil Lubricant system)</w:t>
      </w:r>
      <w:r>
        <w:rPr>
          <w:rFonts w:cstheme="minorHAnsi"/>
          <w:sz w:val="18"/>
          <w:szCs w:val="18"/>
        </w:rPr>
        <w:t>:</w:t>
      </w:r>
    </w:p>
    <w:p w14:paraId="26BE2D3B">
      <w:pPr>
        <w:pStyle w:val="8"/>
        <w:numPr>
          <w:ilvl w:val="1"/>
          <w:numId w:val="2"/>
        </w:numPr>
        <w:rPr>
          <w:rFonts w:cstheme="minorHAnsi"/>
          <w:sz w:val="18"/>
          <w:szCs w:val="18"/>
        </w:rPr>
      </w:pPr>
      <w:r>
        <w:rPr>
          <w:rFonts w:cstheme="minorHAnsi"/>
          <w:sz w:val="18"/>
          <w:szCs w:val="18"/>
        </w:rPr>
        <w:t>In-depth understanding of engine lubrication and oil lubrication systems</w:t>
      </w:r>
    </w:p>
    <w:p w14:paraId="0471634B">
      <w:pPr>
        <w:pStyle w:val="8"/>
        <w:numPr>
          <w:ilvl w:val="1"/>
          <w:numId w:val="2"/>
        </w:numPr>
        <w:rPr>
          <w:rFonts w:cstheme="minorHAnsi"/>
          <w:sz w:val="18"/>
          <w:szCs w:val="18"/>
        </w:rPr>
      </w:pPr>
      <w:r>
        <w:rPr>
          <w:rFonts w:hint="default" w:cstheme="minorHAnsi"/>
          <w:sz w:val="18"/>
          <w:szCs w:val="18"/>
          <w:lang w:val="en-US"/>
        </w:rPr>
        <w:t>Knowledge of anti-freeze</w:t>
      </w:r>
    </w:p>
    <w:p w14:paraId="377D834C">
      <w:pPr>
        <w:pStyle w:val="8"/>
        <w:numPr>
          <w:ilvl w:val="0"/>
          <w:numId w:val="2"/>
        </w:numPr>
        <w:rPr>
          <w:rFonts w:cstheme="minorHAnsi"/>
          <w:sz w:val="18"/>
          <w:szCs w:val="18"/>
        </w:rPr>
      </w:pPr>
      <w:r>
        <w:rPr>
          <w:rFonts w:cstheme="minorHAnsi"/>
          <w:sz w:val="18"/>
          <w:szCs w:val="18"/>
        </w:rPr>
        <w:t>Octane Knowledge:</w:t>
      </w:r>
    </w:p>
    <w:p w14:paraId="0F925390">
      <w:pPr>
        <w:pStyle w:val="8"/>
        <w:numPr>
          <w:ilvl w:val="1"/>
          <w:numId w:val="2"/>
        </w:numPr>
        <w:rPr>
          <w:rFonts w:cstheme="minorHAnsi"/>
          <w:sz w:val="18"/>
          <w:szCs w:val="18"/>
        </w:rPr>
      </w:pPr>
      <w:r>
        <w:rPr>
          <w:rFonts w:cstheme="minorHAnsi"/>
          <w:sz w:val="18"/>
          <w:szCs w:val="18"/>
        </w:rPr>
        <w:t>Understanding of what octane is and its role in fuel performance</w:t>
      </w:r>
      <w:r>
        <w:rPr>
          <w:rFonts w:hint="default" w:cstheme="minorHAnsi"/>
          <w:sz w:val="18"/>
          <w:szCs w:val="18"/>
          <w:lang w:val="en-US"/>
        </w:rPr>
        <w:t>, what is octane booster, Fuel injector cleaner, gas treatment, Eco fuel, Eco fuel plus, bio-diesel. Petroleum diesel (petrodiesel, fossil diesel,mineral diesel) Diesel fuel ( Diesel Oil, heavy oil, diesel).</w:t>
      </w:r>
    </w:p>
    <w:p w14:paraId="47B81098">
      <w:pPr>
        <w:pStyle w:val="8"/>
        <w:numPr>
          <w:ilvl w:val="1"/>
          <w:numId w:val="2"/>
        </w:numPr>
        <w:rPr>
          <w:rFonts w:hint="default" w:cstheme="minorHAnsi"/>
          <w:sz w:val="18"/>
          <w:szCs w:val="18"/>
          <w:lang w:val="en-US"/>
        </w:rPr>
      </w:pPr>
      <w:r>
        <w:rPr>
          <w:rFonts w:hint="default" w:cstheme="minorHAnsi"/>
          <w:sz w:val="18"/>
          <w:szCs w:val="18"/>
          <w:lang w:val="en-US"/>
        </w:rPr>
        <w:t>Knowledge of what is NOS (Nitros Oxide System), Alcohol Injection System, Alcohol Water Injection System, Water Injection System, Methanol Injection System, Ethanol Injection System.</w:t>
      </w:r>
      <w:bookmarkStart w:id="0" w:name="_GoBack"/>
      <w:bookmarkEnd w:id="0"/>
    </w:p>
    <w:p w14:paraId="21E37B34">
      <w:pPr>
        <w:pStyle w:val="8"/>
        <w:numPr>
          <w:ilvl w:val="0"/>
          <w:numId w:val="2"/>
        </w:numPr>
        <w:rPr>
          <w:rFonts w:cstheme="minorHAnsi"/>
          <w:sz w:val="18"/>
          <w:szCs w:val="18"/>
        </w:rPr>
      </w:pPr>
      <w:r>
        <w:rPr>
          <w:rFonts w:cstheme="minorHAnsi"/>
          <w:sz w:val="18"/>
          <w:szCs w:val="18"/>
        </w:rPr>
        <w:t>Engine Control Unit</w:t>
      </w:r>
      <w:r>
        <w:rPr>
          <w:rFonts w:hint="default" w:cstheme="minorHAnsi"/>
          <w:sz w:val="18"/>
          <w:szCs w:val="18"/>
          <w:lang w:val="en-US"/>
        </w:rPr>
        <w:t xml:space="preserve"> (ECU), Engine Control Module (ECM) inputs:</w:t>
      </w:r>
    </w:p>
    <w:p w14:paraId="17CBFADB">
      <w:pPr>
        <w:pStyle w:val="8"/>
        <w:numPr>
          <w:ilvl w:val="0"/>
          <w:numId w:val="0"/>
        </w:numPr>
        <w:ind w:left="360" w:leftChars="0"/>
        <w:rPr>
          <w:rFonts w:cstheme="minorHAnsi"/>
          <w:sz w:val="18"/>
          <w:szCs w:val="18"/>
        </w:rPr>
      </w:pPr>
    </w:p>
    <w:p w14:paraId="7D077F24">
      <w:pPr>
        <w:pStyle w:val="8"/>
        <w:numPr>
          <w:ilvl w:val="0"/>
          <w:numId w:val="0"/>
        </w:numPr>
        <w:ind w:left="360" w:leftChars="0"/>
        <w:rPr>
          <w:rFonts w:hint="default" w:cstheme="minorHAnsi"/>
          <w:sz w:val="18"/>
          <w:szCs w:val="18"/>
          <w:lang w:val="en-US"/>
        </w:rPr>
      </w:pPr>
      <w:r>
        <w:rPr>
          <w:rFonts w:hint="default" w:cstheme="minorHAnsi"/>
          <w:sz w:val="18"/>
          <w:szCs w:val="18"/>
          <w:lang w:val="en-US"/>
        </w:rPr>
        <w:t>Main functions of the ECU:</w:t>
      </w:r>
    </w:p>
    <w:p w14:paraId="58D2D73C">
      <w:pPr>
        <w:pStyle w:val="8"/>
        <w:numPr>
          <w:ilvl w:val="1"/>
          <w:numId w:val="2"/>
        </w:numPr>
        <w:rPr>
          <w:rFonts w:cstheme="minorHAnsi"/>
          <w:sz w:val="18"/>
          <w:szCs w:val="18"/>
        </w:rPr>
      </w:pPr>
      <w:r>
        <w:rPr>
          <w:rFonts w:cstheme="minorHAnsi"/>
          <w:sz w:val="18"/>
          <w:szCs w:val="18"/>
        </w:rPr>
        <w:t>Understanding the role and function of the Engine Control Unit (ECU) and Engine Control Module (ECM)</w:t>
      </w:r>
    </w:p>
    <w:p w14:paraId="4D3FA03F">
      <w:pPr>
        <w:pStyle w:val="8"/>
        <w:numPr>
          <w:ilvl w:val="1"/>
          <w:numId w:val="2"/>
        </w:numPr>
        <w:rPr>
          <w:rFonts w:cstheme="minorHAnsi"/>
          <w:sz w:val="18"/>
          <w:szCs w:val="18"/>
        </w:rPr>
      </w:pPr>
      <w:r>
        <w:rPr>
          <w:rFonts w:hint="default" w:cstheme="minorHAnsi"/>
          <w:sz w:val="18"/>
          <w:szCs w:val="18"/>
          <w:lang w:val="en-US"/>
        </w:rPr>
        <w:t>Fuel Injection System</w:t>
      </w:r>
    </w:p>
    <w:p w14:paraId="3B7530D2">
      <w:pPr>
        <w:pStyle w:val="8"/>
        <w:numPr>
          <w:ilvl w:val="1"/>
          <w:numId w:val="2"/>
        </w:numPr>
        <w:rPr>
          <w:rFonts w:cstheme="minorHAnsi"/>
          <w:sz w:val="18"/>
          <w:szCs w:val="18"/>
        </w:rPr>
      </w:pPr>
      <w:r>
        <w:rPr>
          <w:rFonts w:hint="default" w:cstheme="minorHAnsi"/>
          <w:sz w:val="18"/>
          <w:szCs w:val="18"/>
          <w:lang w:val="en-US"/>
        </w:rPr>
        <w:t>Turbocharger</w:t>
      </w:r>
    </w:p>
    <w:p w14:paraId="061F9206">
      <w:pPr>
        <w:pStyle w:val="8"/>
        <w:numPr>
          <w:ilvl w:val="1"/>
          <w:numId w:val="2"/>
        </w:numPr>
        <w:rPr>
          <w:rFonts w:cstheme="minorHAnsi"/>
          <w:sz w:val="18"/>
          <w:szCs w:val="18"/>
        </w:rPr>
      </w:pPr>
      <w:r>
        <w:rPr>
          <w:rFonts w:hint="default" w:cstheme="minorHAnsi"/>
          <w:sz w:val="18"/>
          <w:szCs w:val="18"/>
          <w:lang w:val="en-US"/>
        </w:rPr>
        <w:t>Supercharger</w:t>
      </w:r>
    </w:p>
    <w:p w14:paraId="343AD6F4">
      <w:pPr>
        <w:pStyle w:val="8"/>
        <w:numPr>
          <w:ilvl w:val="1"/>
          <w:numId w:val="2"/>
        </w:numPr>
        <w:rPr>
          <w:rFonts w:cstheme="minorHAnsi"/>
          <w:sz w:val="18"/>
          <w:szCs w:val="18"/>
        </w:rPr>
      </w:pPr>
      <w:r>
        <w:rPr>
          <w:rFonts w:hint="default" w:cstheme="minorHAnsi"/>
          <w:sz w:val="18"/>
          <w:szCs w:val="18"/>
          <w:lang w:val="en-US"/>
        </w:rPr>
        <w:t>Turbosupercharger</w:t>
      </w:r>
    </w:p>
    <w:p w14:paraId="4FFB3BE4">
      <w:pPr>
        <w:pStyle w:val="8"/>
        <w:numPr>
          <w:ilvl w:val="1"/>
          <w:numId w:val="2"/>
        </w:numPr>
        <w:rPr>
          <w:rFonts w:cstheme="minorHAnsi"/>
          <w:sz w:val="18"/>
          <w:szCs w:val="18"/>
        </w:rPr>
      </w:pPr>
      <w:r>
        <w:rPr>
          <w:rFonts w:hint="default" w:cstheme="minorHAnsi"/>
          <w:sz w:val="18"/>
          <w:szCs w:val="18"/>
          <w:lang w:val="en-US"/>
        </w:rPr>
        <w:t>Ignition System</w:t>
      </w:r>
    </w:p>
    <w:p w14:paraId="16C424E0">
      <w:pPr>
        <w:pStyle w:val="8"/>
        <w:numPr>
          <w:ilvl w:val="1"/>
          <w:numId w:val="2"/>
        </w:numPr>
        <w:rPr>
          <w:rFonts w:cstheme="minorHAnsi"/>
          <w:sz w:val="18"/>
          <w:szCs w:val="18"/>
        </w:rPr>
      </w:pPr>
      <w:r>
        <w:rPr>
          <w:rFonts w:hint="default" w:cstheme="minorHAnsi"/>
          <w:sz w:val="18"/>
          <w:szCs w:val="18"/>
          <w:lang w:val="en-US"/>
        </w:rPr>
        <w:t>Idle speed control( typically either via an idle air control valve or the electronic throttle system)</w:t>
      </w:r>
    </w:p>
    <w:p w14:paraId="05F4ECD5">
      <w:pPr>
        <w:pStyle w:val="8"/>
        <w:numPr>
          <w:ilvl w:val="1"/>
          <w:numId w:val="2"/>
        </w:numPr>
        <w:rPr>
          <w:rFonts w:cstheme="minorHAnsi"/>
          <w:sz w:val="18"/>
          <w:szCs w:val="18"/>
        </w:rPr>
      </w:pPr>
      <w:r>
        <w:rPr>
          <w:rFonts w:hint="default" w:cstheme="minorHAnsi"/>
          <w:sz w:val="18"/>
          <w:szCs w:val="18"/>
          <w:lang w:val="en-US"/>
        </w:rPr>
        <w:t>Variable valve timing and/or variable valve lift systems</w:t>
      </w:r>
    </w:p>
    <w:p w14:paraId="576F727F">
      <w:pPr>
        <w:pStyle w:val="8"/>
        <w:numPr>
          <w:ilvl w:val="0"/>
          <w:numId w:val="0"/>
        </w:numPr>
        <w:ind w:left="1080" w:leftChars="0"/>
        <w:rPr>
          <w:rFonts w:cstheme="minorHAnsi"/>
          <w:sz w:val="18"/>
          <w:szCs w:val="18"/>
        </w:rPr>
      </w:pPr>
    </w:p>
    <w:p w14:paraId="06F5783C">
      <w:pPr>
        <w:pStyle w:val="8"/>
        <w:numPr>
          <w:ilvl w:val="0"/>
          <w:numId w:val="0"/>
        </w:numPr>
        <w:rPr>
          <w:rFonts w:hint="default" w:cstheme="minorHAnsi"/>
          <w:sz w:val="18"/>
          <w:szCs w:val="18"/>
          <w:lang w:val="en-US"/>
        </w:rPr>
      </w:pPr>
      <w:r>
        <w:rPr>
          <w:rFonts w:hint="default" w:cstheme="minorHAnsi"/>
          <w:sz w:val="18"/>
          <w:szCs w:val="18"/>
          <w:lang w:val="en-US"/>
        </w:rPr>
        <w:t xml:space="preserve">                      Sensors used by the ECU include:</w:t>
      </w:r>
    </w:p>
    <w:p w14:paraId="12D00942">
      <w:pPr>
        <w:pStyle w:val="8"/>
        <w:numPr>
          <w:ilvl w:val="0"/>
          <w:numId w:val="3"/>
        </w:numPr>
        <w:tabs>
          <w:tab w:val="clear" w:pos="420"/>
        </w:tabs>
        <w:ind w:left="420" w:leftChars="0" w:hanging="420" w:firstLineChars="0"/>
        <w:jc w:val="left"/>
        <w:rPr>
          <w:rFonts w:hint="default" w:cstheme="minorHAnsi"/>
          <w:sz w:val="18"/>
          <w:szCs w:val="18"/>
          <w:lang w:val="en-US"/>
        </w:rPr>
      </w:pPr>
      <w:r>
        <w:rPr>
          <w:rFonts w:hint="default" w:cstheme="minorHAnsi"/>
          <w:sz w:val="18"/>
          <w:szCs w:val="18"/>
          <w:lang w:val="en-US"/>
        </w:rPr>
        <w:t>Accelerator pedal position sensor</w:t>
      </w:r>
    </w:p>
    <w:p w14:paraId="4E20048D">
      <w:pPr>
        <w:pStyle w:val="8"/>
        <w:numPr>
          <w:ilvl w:val="0"/>
          <w:numId w:val="3"/>
        </w:numPr>
        <w:tabs>
          <w:tab w:val="clear" w:pos="420"/>
        </w:tabs>
        <w:ind w:left="420" w:leftChars="0" w:hanging="420" w:firstLineChars="0"/>
        <w:jc w:val="left"/>
        <w:rPr>
          <w:rFonts w:hint="default" w:cstheme="minorHAnsi"/>
          <w:sz w:val="18"/>
          <w:szCs w:val="18"/>
          <w:lang w:val="en-US"/>
        </w:rPr>
      </w:pPr>
      <w:r>
        <w:rPr>
          <w:rFonts w:hint="default" w:cstheme="minorHAnsi"/>
          <w:sz w:val="18"/>
          <w:szCs w:val="18"/>
          <w:lang w:val="en-US"/>
        </w:rPr>
        <w:t>Camshaft position sensor</w:t>
      </w:r>
    </w:p>
    <w:p w14:paraId="6D8A898F">
      <w:pPr>
        <w:pStyle w:val="8"/>
        <w:numPr>
          <w:ilvl w:val="0"/>
          <w:numId w:val="3"/>
        </w:numPr>
        <w:tabs>
          <w:tab w:val="clear" w:pos="420"/>
        </w:tabs>
        <w:ind w:left="420" w:leftChars="0" w:hanging="420" w:firstLineChars="0"/>
        <w:jc w:val="left"/>
        <w:rPr>
          <w:rFonts w:hint="default" w:cstheme="minorHAnsi"/>
          <w:sz w:val="18"/>
          <w:szCs w:val="18"/>
          <w:lang w:val="en-US"/>
        </w:rPr>
      </w:pPr>
      <w:r>
        <w:rPr>
          <w:rFonts w:hint="default" w:cstheme="minorHAnsi"/>
          <w:sz w:val="18"/>
          <w:szCs w:val="18"/>
          <w:lang w:val="en-US"/>
        </w:rPr>
        <w:t>Coolant temperature sensor</w:t>
      </w:r>
    </w:p>
    <w:p w14:paraId="1603D268">
      <w:pPr>
        <w:pStyle w:val="8"/>
        <w:numPr>
          <w:ilvl w:val="0"/>
          <w:numId w:val="3"/>
        </w:numPr>
        <w:tabs>
          <w:tab w:val="clear" w:pos="420"/>
        </w:tabs>
        <w:ind w:left="420" w:leftChars="0" w:hanging="420" w:firstLineChars="0"/>
        <w:jc w:val="left"/>
        <w:rPr>
          <w:rFonts w:hint="default" w:cstheme="minorHAnsi"/>
          <w:sz w:val="18"/>
          <w:szCs w:val="18"/>
          <w:lang w:val="en-US"/>
        </w:rPr>
      </w:pPr>
      <w:r>
        <w:rPr>
          <w:rFonts w:hint="default" w:cstheme="minorHAnsi"/>
          <w:sz w:val="18"/>
          <w:szCs w:val="18"/>
          <w:lang w:val="en-US"/>
        </w:rPr>
        <w:t>Crankshaft position sensor</w:t>
      </w:r>
    </w:p>
    <w:p w14:paraId="02ADFA3C">
      <w:pPr>
        <w:pStyle w:val="8"/>
        <w:numPr>
          <w:ilvl w:val="0"/>
          <w:numId w:val="3"/>
        </w:numPr>
        <w:tabs>
          <w:tab w:val="clear" w:pos="420"/>
        </w:tabs>
        <w:ind w:left="420" w:leftChars="0" w:hanging="420" w:firstLineChars="0"/>
        <w:jc w:val="left"/>
        <w:rPr>
          <w:rFonts w:hint="default" w:cstheme="minorHAnsi"/>
          <w:sz w:val="18"/>
          <w:szCs w:val="18"/>
          <w:lang w:val="en-US"/>
        </w:rPr>
      </w:pPr>
      <w:r>
        <w:rPr>
          <w:rFonts w:hint="default" w:cstheme="minorHAnsi"/>
          <w:sz w:val="18"/>
          <w:szCs w:val="18"/>
          <w:lang w:val="en-US"/>
        </w:rPr>
        <w:t>Knock sensor</w:t>
      </w:r>
    </w:p>
    <w:p w14:paraId="35DF14CE">
      <w:pPr>
        <w:pStyle w:val="8"/>
        <w:numPr>
          <w:ilvl w:val="0"/>
          <w:numId w:val="3"/>
        </w:numPr>
        <w:tabs>
          <w:tab w:val="clear" w:pos="420"/>
        </w:tabs>
        <w:ind w:left="420" w:leftChars="0" w:hanging="420" w:firstLineChars="0"/>
        <w:jc w:val="left"/>
        <w:rPr>
          <w:rFonts w:hint="default" w:cstheme="minorHAnsi"/>
          <w:sz w:val="18"/>
          <w:szCs w:val="18"/>
          <w:lang w:val="en-US"/>
        </w:rPr>
      </w:pPr>
      <w:r>
        <w:rPr>
          <w:rFonts w:hint="default" w:cstheme="minorHAnsi"/>
          <w:sz w:val="18"/>
          <w:szCs w:val="18"/>
          <w:lang w:val="en-US"/>
        </w:rPr>
        <w:t>Inlet manifold pressure sensor (MAP sensor)</w:t>
      </w:r>
    </w:p>
    <w:p w14:paraId="13416BF5">
      <w:pPr>
        <w:pStyle w:val="8"/>
        <w:numPr>
          <w:ilvl w:val="0"/>
          <w:numId w:val="3"/>
        </w:numPr>
        <w:tabs>
          <w:tab w:val="clear" w:pos="420"/>
        </w:tabs>
        <w:ind w:left="420" w:leftChars="0" w:hanging="420" w:firstLineChars="0"/>
        <w:jc w:val="left"/>
        <w:rPr>
          <w:rFonts w:hint="default" w:cstheme="minorHAnsi"/>
          <w:sz w:val="18"/>
          <w:szCs w:val="18"/>
          <w:lang w:val="en-US"/>
        </w:rPr>
      </w:pPr>
      <w:r>
        <w:rPr>
          <w:rFonts w:hint="default" w:cstheme="minorHAnsi"/>
          <w:sz w:val="18"/>
          <w:szCs w:val="18"/>
          <w:lang w:val="en-US"/>
        </w:rPr>
        <w:t>Intake air temperature</w:t>
      </w:r>
    </w:p>
    <w:p w14:paraId="6BDE62C9">
      <w:pPr>
        <w:pStyle w:val="8"/>
        <w:numPr>
          <w:ilvl w:val="0"/>
          <w:numId w:val="3"/>
        </w:numPr>
        <w:tabs>
          <w:tab w:val="clear" w:pos="420"/>
        </w:tabs>
        <w:ind w:left="420" w:leftChars="0" w:hanging="420" w:firstLineChars="0"/>
        <w:jc w:val="left"/>
        <w:rPr>
          <w:rFonts w:hint="default" w:cstheme="minorHAnsi"/>
          <w:sz w:val="18"/>
          <w:szCs w:val="18"/>
          <w:lang w:val="en-US"/>
        </w:rPr>
      </w:pPr>
      <w:r>
        <w:rPr>
          <w:rFonts w:hint="default" w:cstheme="minorHAnsi"/>
          <w:sz w:val="18"/>
          <w:szCs w:val="18"/>
          <w:lang w:val="en-US"/>
        </w:rPr>
        <w:t>Intake air mass flow rate senor (MAF sensor)</w:t>
      </w:r>
    </w:p>
    <w:p w14:paraId="279B2A3D">
      <w:pPr>
        <w:pStyle w:val="8"/>
        <w:numPr>
          <w:ilvl w:val="0"/>
          <w:numId w:val="3"/>
        </w:numPr>
        <w:tabs>
          <w:tab w:val="clear" w:pos="420"/>
        </w:tabs>
        <w:ind w:left="420" w:leftChars="0" w:hanging="420" w:firstLineChars="0"/>
        <w:jc w:val="left"/>
        <w:rPr>
          <w:rFonts w:hint="default" w:cstheme="minorHAnsi"/>
          <w:sz w:val="18"/>
          <w:szCs w:val="18"/>
          <w:lang w:val="en-US"/>
        </w:rPr>
      </w:pPr>
      <w:r>
        <w:rPr>
          <w:rFonts w:hint="default" w:cstheme="minorHAnsi"/>
          <w:sz w:val="18"/>
          <w:szCs w:val="18"/>
          <w:lang w:val="en-US"/>
        </w:rPr>
        <w:t>Oxygen (lambda) sensor</w:t>
      </w:r>
    </w:p>
    <w:p w14:paraId="04111E6A">
      <w:pPr>
        <w:pStyle w:val="8"/>
        <w:numPr>
          <w:ilvl w:val="0"/>
          <w:numId w:val="3"/>
        </w:numPr>
        <w:tabs>
          <w:tab w:val="clear" w:pos="420"/>
        </w:tabs>
        <w:ind w:left="420" w:leftChars="0" w:hanging="420" w:firstLineChars="0"/>
        <w:jc w:val="left"/>
        <w:rPr>
          <w:rFonts w:hint="default" w:cstheme="minorHAnsi"/>
          <w:sz w:val="18"/>
          <w:szCs w:val="18"/>
          <w:lang w:val="en-US"/>
        </w:rPr>
      </w:pPr>
      <w:r>
        <w:rPr>
          <w:rFonts w:hint="default" w:cstheme="minorHAnsi"/>
          <w:sz w:val="18"/>
          <w:szCs w:val="18"/>
          <w:lang w:val="en-US"/>
        </w:rPr>
        <w:t>Throttle position sensor (TPS)</w:t>
      </w:r>
    </w:p>
    <w:p w14:paraId="3E28CEB1">
      <w:pPr>
        <w:pStyle w:val="8"/>
        <w:numPr>
          <w:ilvl w:val="0"/>
          <w:numId w:val="3"/>
        </w:numPr>
        <w:tabs>
          <w:tab w:val="clear" w:pos="420"/>
        </w:tabs>
        <w:ind w:left="420" w:leftChars="0" w:hanging="420" w:firstLineChars="0"/>
        <w:jc w:val="left"/>
        <w:rPr>
          <w:rFonts w:hint="default" w:cstheme="minorHAnsi"/>
          <w:sz w:val="18"/>
          <w:szCs w:val="18"/>
          <w:lang w:val="en-US"/>
        </w:rPr>
      </w:pPr>
      <w:r>
        <w:rPr>
          <w:rFonts w:hint="default" w:cstheme="minorHAnsi"/>
          <w:sz w:val="18"/>
          <w:szCs w:val="18"/>
          <w:lang w:val="en-US"/>
        </w:rPr>
        <w:t>Wheel speed sensor</w:t>
      </w:r>
    </w:p>
    <w:p w14:paraId="3C3FF834">
      <w:pPr>
        <w:pStyle w:val="8"/>
        <w:numPr>
          <w:ilvl w:val="0"/>
          <w:numId w:val="3"/>
        </w:numPr>
        <w:tabs>
          <w:tab w:val="clear" w:pos="420"/>
        </w:tabs>
        <w:ind w:left="420" w:leftChars="0" w:hanging="420" w:firstLineChars="0"/>
        <w:jc w:val="left"/>
        <w:rPr>
          <w:rFonts w:hint="default" w:cstheme="minorHAnsi"/>
          <w:sz w:val="18"/>
          <w:szCs w:val="18"/>
          <w:lang w:val="en-US"/>
        </w:rPr>
      </w:pPr>
      <w:r>
        <w:rPr>
          <w:rFonts w:hint="default" w:cstheme="minorHAnsi"/>
          <w:sz w:val="18"/>
          <w:szCs w:val="18"/>
          <w:lang w:val="en-US"/>
        </w:rPr>
        <w:t>Launch control</w:t>
      </w:r>
    </w:p>
    <w:p w14:paraId="4DF7FBBA">
      <w:pPr>
        <w:pStyle w:val="8"/>
        <w:numPr>
          <w:ilvl w:val="0"/>
          <w:numId w:val="3"/>
        </w:numPr>
        <w:tabs>
          <w:tab w:val="clear" w:pos="420"/>
        </w:tabs>
        <w:ind w:left="420" w:leftChars="0" w:hanging="420" w:firstLineChars="0"/>
        <w:jc w:val="left"/>
        <w:rPr>
          <w:rFonts w:hint="default" w:cstheme="minorHAnsi"/>
          <w:sz w:val="18"/>
          <w:szCs w:val="18"/>
          <w:lang w:val="en-US"/>
        </w:rPr>
      </w:pPr>
      <w:r>
        <w:rPr>
          <w:rFonts w:hint="default" w:cstheme="minorHAnsi"/>
          <w:sz w:val="18"/>
          <w:szCs w:val="18"/>
          <w:lang w:val="en-US"/>
        </w:rPr>
        <w:t>Fuel pressure regulator</w:t>
      </w:r>
    </w:p>
    <w:p w14:paraId="607026E7">
      <w:pPr>
        <w:pStyle w:val="8"/>
        <w:numPr>
          <w:ilvl w:val="0"/>
          <w:numId w:val="3"/>
        </w:numPr>
        <w:tabs>
          <w:tab w:val="clear" w:pos="420"/>
        </w:tabs>
        <w:ind w:left="420" w:leftChars="0" w:hanging="420" w:firstLineChars="0"/>
        <w:jc w:val="left"/>
        <w:rPr>
          <w:rFonts w:hint="default" w:cstheme="minorHAnsi"/>
          <w:sz w:val="18"/>
          <w:szCs w:val="18"/>
          <w:lang w:val="en-US"/>
        </w:rPr>
      </w:pPr>
      <w:r>
        <w:rPr>
          <w:rFonts w:hint="default" w:cstheme="minorHAnsi"/>
          <w:sz w:val="18"/>
          <w:szCs w:val="18"/>
          <w:lang w:val="en-US"/>
        </w:rPr>
        <w:t>Rev limiter</w:t>
      </w:r>
    </w:p>
    <w:p w14:paraId="6ADE2921">
      <w:pPr>
        <w:pStyle w:val="8"/>
        <w:numPr>
          <w:ilvl w:val="0"/>
          <w:numId w:val="3"/>
        </w:numPr>
        <w:tabs>
          <w:tab w:val="clear" w:pos="420"/>
        </w:tabs>
        <w:ind w:left="420" w:leftChars="0" w:hanging="420" w:firstLineChars="0"/>
        <w:jc w:val="left"/>
        <w:rPr>
          <w:rFonts w:hint="default" w:cstheme="minorHAnsi"/>
          <w:sz w:val="18"/>
          <w:szCs w:val="18"/>
          <w:lang w:val="en-US"/>
        </w:rPr>
      </w:pPr>
      <w:r>
        <w:rPr>
          <w:rFonts w:hint="default" w:cstheme="minorHAnsi"/>
          <w:sz w:val="18"/>
          <w:szCs w:val="18"/>
          <w:lang w:val="en-US"/>
        </w:rPr>
        <w:t>Waste gate control and anti-lag</w:t>
      </w:r>
    </w:p>
    <w:p w14:paraId="096A6ADE">
      <w:pPr>
        <w:pStyle w:val="8"/>
        <w:numPr>
          <w:ilvl w:val="0"/>
          <w:numId w:val="3"/>
        </w:numPr>
        <w:tabs>
          <w:tab w:val="clear" w:pos="420"/>
        </w:tabs>
        <w:ind w:left="420" w:leftChars="0" w:hanging="420" w:firstLineChars="0"/>
        <w:rPr>
          <w:rFonts w:hint="default" w:cstheme="minorHAnsi"/>
          <w:sz w:val="18"/>
          <w:szCs w:val="18"/>
          <w:lang w:val="en-US"/>
        </w:rPr>
      </w:pPr>
      <w:r>
        <w:rPr>
          <w:rFonts w:hint="default" w:cstheme="minorHAnsi"/>
          <w:sz w:val="18"/>
          <w:szCs w:val="18"/>
          <w:lang w:val="en-US"/>
        </w:rPr>
        <w:t>Theft prevention by blocking ignition, in response to input from an immobilizer</w:t>
      </w:r>
    </w:p>
    <w:p w14:paraId="3929B288">
      <w:pPr>
        <w:pStyle w:val="8"/>
        <w:numPr>
          <w:ilvl w:val="0"/>
          <w:numId w:val="0"/>
        </w:numPr>
        <w:rPr>
          <w:rFonts w:hint="default" w:cstheme="minorHAnsi"/>
          <w:sz w:val="18"/>
          <w:szCs w:val="18"/>
          <w:lang w:val="en-US"/>
        </w:rPr>
      </w:pPr>
    </w:p>
    <w:p w14:paraId="52CB42AF">
      <w:pPr>
        <w:pStyle w:val="8"/>
        <w:numPr>
          <w:ilvl w:val="0"/>
          <w:numId w:val="0"/>
        </w:numPr>
        <w:rPr>
          <w:rFonts w:hint="default" w:cstheme="minorHAnsi"/>
          <w:sz w:val="18"/>
          <w:szCs w:val="18"/>
          <w:lang w:val="en-US"/>
        </w:rPr>
      </w:pPr>
      <w:r>
        <w:rPr>
          <w:rFonts w:hint="default" w:cstheme="minorHAnsi"/>
          <w:sz w:val="18"/>
          <w:szCs w:val="18"/>
          <w:lang w:val="en-US"/>
        </w:rPr>
        <w:t>In a camless piston engine (an experimental design not currently used in any production vehicle) the ECU has continuous control of when each of the intake and exhaust valves are opened and by how much.</w:t>
      </w:r>
    </w:p>
    <w:p w14:paraId="6FA6E6DE">
      <w:pPr>
        <w:pStyle w:val="8"/>
        <w:numPr>
          <w:ilvl w:val="0"/>
          <w:numId w:val="0"/>
        </w:numPr>
        <w:rPr>
          <w:rFonts w:hint="default" w:cstheme="minorHAnsi"/>
          <w:sz w:val="18"/>
          <w:szCs w:val="18"/>
          <w:lang w:val="en-US"/>
        </w:rPr>
      </w:pPr>
    </w:p>
    <w:p w14:paraId="3EF4378A">
      <w:pPr>
        <w:pStyle w:val="8"/>
        <w:numPr>
          <w:ilvl w:val="0"/>
          <w:numId w:val="0"/>
        </w:numPr>
        <w:ind w:firstLine="900" w:firstLineChars="500"/>
        <w:rPr>
          <w:rFonts w:hint="default" w:cstheme="minorHAnsi"/>
          <w:b/>
          <w:bCs/>
          <w:sz w:val="18"/>
          <w:szCs w:val="18"/>
          <w:lang w:val="en-US"/>
        </w:rPr>
      </w:pPr>
      <w:r>
        <w:rPr>
          <w:rFonts w:hint="default" w:cstheme="minorHAnsi"/>
          <w:b/>
          <w:bCs/>
          <w:sz w:val="18"/>
          <w:szCs w:val="18"/>
          <w:lang w:val="en-US"/>
        </w:rPr>
        <w:t xml:space="preserve">Chip Tuning: </w:t>
      </w:r>
    </w:p>
    <w:p w14:paraId="03A75497">
      <w:pPr>
        <w:pStyle w:val="8"/>
        <w:numPr>
          <w:ilvl w:val="0"/>
          <w:numId w:val="0"/>
        </w:numPr>
        <w:ind w:firstLine="900" w:firstLineChars="500"/>
        <w:rPr>
          <w:rFonts w:hint="default" w:cstheme="minorHAnsi"/>
          <w:b w:val="0"/>
          <w:bCs w:val="0"/>
          <w:sz w:val="18"/>
          <w:szCs w:val="18"/>
          <w:lang w:val="en-US"/>
        </w:rPr>
      </w:pPr>
      <w:r>
        <w:rPr>
          <w:rFonts w:hint="default" w:cstheme="minorHAnsi"/>
          <w:b w:val="0"/>
          <w:bCs w:val="0"/>
          <w:sz w:val="18"/>
          <w:szCs w:val="18"/>
          <w:lang w:val="en-US"/>
        </w:rPr>
        <w:t>Is changing or modifying an erasable programmable read only memory chip in an automobile’s or other vehicles electronic control unit to achieve superior performance, whether it be more power, cleaner, emissions, or better fuel efficiency. Thrill V5 obsidian feet slider (Turbo Thrill).</w:t>
      </w:r>
    </w:p>
    <w:p w14:paraId="1AED6240">
      <w:pPr>
        <w:pStyle w:val="8"/>
        <w:numPr>
          <w:ilvl w:val="0"/>
          <w:numId w:val="0"/>
        </w:numPr>
        <w:rPr>
          <w:rFonts w:hint="default" w:cstheme="minorHAnsi"/>
          <w:sz w:val="18"/>
          <w:szCs w:val="18"/>
          <w:lang w:val="en-US"/>
        </w:rPr>
      </w:pPr>
    </w:p>
    <w:p w14:paraId="6A14022C">
      <w:pPr>
        <w:pStyle w:val="8"/>
        <w:numPr>
          <w:ilvl w:val="0"/>
          <w:numId w:val="0"/>
        </w:numPr>
        <w:ind w:left="360" w:leftChars="0"/>
        <w:rPr>
          <w:rFonts w:cstheme="minorHAnsi"/>
          <w:sz w:val="18"/>
          <w:szCs w:val="18"/>
        </w:rPr>
      </w:pPr>
    </w:p>
    <w:p w14:paraId="6331D3C2">
      <w:pPr>
        <w:pStyle w:val="8"/>
        <w:numPr>
          <w:ilvl w:val="0"/>
          <w:numId w:val="2"/>
        </w:numPr>
        <w:rPr>
          <w:rFonts w:cstheme="minorHAnsi"/>
          <w:sz w:val="18"/>
          <w:szCs w:val="18"/>
        </w:rPr>
      </w:pPr>
      <w:r>
        <w:rPr>
          <w:rFonts w:cstheme="minorHAnsi"/>
          <w:sz w:val="18"/>
          <w:szCs w:val="18"/>
        </w:rPr>
        <w:t>Thermistors</w:t>
      </w:r>
      <w:r>
        <w:rPr>
          <w:rFonts w:hint="default" w:cstheme="minorHAnsi"/>
          <w:sz w:val="18"/>
          <w:szCs w:val="18"/>
          <w:lang w:val="en-US"/>
        </w:rPr>
        <w:t>, Thermometer, Thermostat.</w:t>
      </w:r>
    </w:p>
    <w:p w14:paraId="7234E995">
      <w:pPr>
        <w:pStyle w:val="8"/>
        <w:numPr>
          <w:ilvl w:val="1"/>
          <w:numId w:val="2"/>
        </w:numPr>
        <w:rPr>
          <w:rFonts w:cstheme="minorHAnsi"/>
          <w:sz w:val="18"/>
          <w:szCs w:val="18"/>
        </w:rPr>
      </w:pPr>
      <w:r>
        <w:rPr>
          <w:rFonts w:cstheme="minorHAnsi"/>
          <w:sz w:val="18"/>
          <w:szCs w:val="18"/>
        </w:rPr>
        <w:t xml:space="preserve">Knowledge of </w:t>
      </w:r>
      <w:r>
        <w:rPr>
          <w:rFonts w:hint="default" w:cstheme="minorHAnsi"/>
          <w:sz w:val="18"/>
          <w:szCs w:val="18"/>
          <w:lang w:val="en-US"/>
        </w:rPr>
        <w:t>T</w:t>
      </w:r>
      <w:r>
        <w:rPr>
          <w:rFonts w:cstheme="minorHAnsi"/>
          <w:sz w:val="18"/>
          <w:szCs w:val="18"/>
        </w:rPr>
        <w:t>hermistors and their function in the ECU.</w:t>
      </w:r>
    </w:p>
    <w:p w14:paraId="2740018F">
      <w:pPr>
        <w:pStyle w:val="8"/>
        <w:numPr>
          <w:ilvl w:val="1"/>
          <w:numId w:val="2"/>
        </w:numPr>
        <w:rPr>
          <w:rFonts w:cstheme="minorHAnsi"/>
          <w:sz w:val="18"/>
          <w:szCs w:val="18"/>
        </w:rPr>
      </w:pPr>
      <w:r>
        <w:rPr>
          <w:rFonts w:hint="default" w:cstheme="minorHAnsi"/>
          <w:sz w:val="18"/>
          <w:szCs w:val="18"/>
          <w:lang w:val="en-US"/>
        </w:rPr>
        <w:t>Knowledge on the function of a Capacitor Discharge Ignition (CDI) and Thyristor ignition.</w:t>
      </w:r>
    </w:p>
    <w:p w14:paraId="78C70D05">
      <w:pPr>
        <w:pStyle w:val="8"/>
        <w:numPr>
          <w:ilvl w:val="1"/>
          <w:numId w:val="2"/>
        </w:numPr>
        <w:rPr>
          <w:rFonts w:cstheme="minorHAnsi"/>
          <w:sz w:val="18"/>
          <w:szCs w:val="18"/>
        </w:rPr>
      </w:pPr>
      <w:r>
        <w:rPr>
          <w:rFonts w:hint="default" w:cstheme="minorHAnsi"/>
          <w:sz w:val="18"/>
          <w:szCs w:val="18"/>
          <w:lang w:val="en-US"/>
        </w:rPr>
        <w:t>Knowledge on the function of a catalytic converter.</w:t>
      </w:r>
    </w:p>
    <w:p w14:paraId="48966108">
      <w:pPr>
        <w:pStyle w:val="8"/>
        <w:numPr>
          <w:ilvl w:val="1"/>
          <w:numId w:val="2"/>
        </w:numPr>
        <w:rPr>
          <w:rFonts w:cstheme="minorHAnsi"/>
          <w:sz w:val="18"/>
          <w:szCs w:val="18"/>
        </w:rPr>
      </w:pPr>
      <w:r>
        <w:rPr>
          <w:rFonts w:hint="default" w:cstheme="minorHAnsi"/>
          <w:sz w:val="18"/>
          <w:szCs w:val="18"/>
          <w:lang w:val="en-US"/>
        </w:rPr>
        <w:t>Air filter mass is put in a car for the avanse.</w:t>
      </w:r>
    </w:p>
    <w:p w14:paraId="5290BAA6">
      <w:pPr>
        <w:pStyle w:val="8"/>
        <w:numPr>
          <w:ilvl w:val="1"/>
          <w:numId w:val="2"/>
        </w:numPr>
        <w:rPr>
          <w:rFonts w:cstheme="minorHAnsi"/>
          <w:sz w:val="18"/>
          <w:szCs w:val="18"/>
        </w:rPr>
      </w:pPr>
      <w:r>
        <w:rPr>
          <w:rFonts w:hint="default" w:cstheme="minorHAnsi"/>
          <w:sz w:val="18"/>
          <w:szCs w:val="18"/>
          <w:lang w:val="en-US"/>
        </w:rPr>
        <w:t>Stepping motor regulates the avanse for the motorcycle.</w:t>
      </w:r>
    </w:p>
    <w:p w14:paraId="50C87A99">
      <w:pPr>
        <w:pStyle w:val="8"/>
        <w:numPr>
          <w:ilvl w:val="1"/>
          <w:numId w:val="2"/>
        </w:numPr>
        <w:rPr>
          <w:rFonts w:cstheme="minorHAnsi"/>
          <w:sz w:val="18"/>
          <w:szCs w:val="18"/>
        </w:rPr>
      </w:pPr>
      <w:r>
        <w:rPr>
          <w:rFonts w:hint="default" w:cstheme="minorHAnsi"/>
          <w:sz w:val="18"/>
          <w:szCs w:val="18"/>
          <w:lang w:val="en-US"/>
        </w:rPr>
        <w:t>Temperature Switch.</w:t>
      </w:r>
    </w:p>
    <w:p w14:paraId="12C8B3E8">
      <w:pPr>
        <w:pStyle w:val="8"/>
        <w:numPr>
          <w:ilvl w:val="1"/>
          <w:numId w:val="2"/>
        </w:numPr>
        <w:rPr>
          <w:rFonts w:cstheme="minorHAnsi"/>
          <w:sz w:val="18"/>
          <w:szCs w:val="18"/>
        </w:rPr>
      </w:pPr>
      <w:r>
        <w:rPr>
          <w:rFonts w:hint="default" w:cstheme="minorHAnsi"/>
          <w:sz w:val="18"/>
          <w:szCs w:val="18"/>
          <w:lang w:val="en-US"/>
        </w:rPr>
        <w:t>Temperature Controller</w:t>
      </w:r>
    </w:p>
    <w:p w14:paraId="0BA4E401">
      <w:pPr>
        <w:pStyle w:val="8"/>
        <w:numPr>
          <w:ilvl w:val="1"/>
          <w:numId w:val="2"/>
        </w:numPr>
        <w:rPr>
          <w:rFonts w:cstheme="minorHAnsi"/>
          <w:sz w:val="18"/>
          <w:szCs w:val="18"/>
        </w:rPr>
      </w:pPr>
      <w:r>
        <w:rPr>
          <w:rFonts w:hint="default" w:cstheme="minorHAnsi"/>
          <w:sz w:val="18"/>
          <w:szCs w:val="18"/>
          <w:lang w:val="en-US"/>
        </w:rPr>
        <w:t>Temperature Sensor</w:t>
      </w:r>
    </w:p>
    <w:p w14:paraId="34D7A34E">
      <w:pPr>
        <w:pStyle w:val="8"/>
        <w:numPr>
          <w:ilvl w:val="1"/>
          <w:numId w:val="2"/>
        </w:numPr>
        <w:rPr>
          <w:rFonts w:cstheme="minorHAnsi"/>
          <w:sz w:val="18"/>
          <w:szCs w:val="18"/>
        </w:rPr>
      </w:pPr>
      <w:r>
        <w:rPr>
          <w:rFonts w:hint="default" w:cstheme="minorHAnsi"/>
          <w:sz w:val="18"/>
          <w:szCs w:val="18"/>
          <w:lang w:val="en-US"/>
        </w:rPr>
        <w:t>Thermal sensor</w:t>
      </w:r>
    </w:p>
    <w:p w14:paraId="25A49DC8">
      <w:pPr>
        <w:pStyle w:val="8"/>
        <w:numPr>
          <w:ilvl w:val="1"/>
          <w:numId w:val="2"/>
        </w:numPr>
        <w:rPr>
          <w:rFonts w:cstheme="minorHAnsi"/>
          <w:sz w:val="18"/>
          <w:szCs w:val="18"/>
        </w:rPr>
      </w:pPr>
      <w:r>
        <w:rPr>
          <w:rFonts w:hint="default" w:cstheme="minorHAnsi"/>
          <w:sz w:val="18"/>
          <w:szCs w:val="18"/>
          <w:lang w:val="en-US"/>
        </w:rPr>
        <w:t>Thermostat and Thermostat Housing.</w:t>
      </w:r>
    </w:p>
    <w:p w14:paraId="57EBDC24">
      <w:pPr>
        <w:pStyle w:val="8"/>
        <w:numPr>
          <w:ilvl w:val="1"/>
          <w:numId w:val="2"/>
        </w:numPr>
        <w:rPr>
          <w:rFonts w:cstheme="minorHAnsi"/>
          <w:sz w:val="18"/>
          <w:szCs w:val="18"/>
        </w:rPr>
      </w:pPr>
      <w:r>
        <w:rPr>
          <w:rFonts w:hint="default" w:cstheme="minorHAnsi"/>
          <w:sz w:val="18"/>
          <w:szCs w:val="18"/>
          <w:lang w:val="en-US"/>
        </w:rPr>
        <w:t>Water Pump</w:t>
      </w:r>
    </w:p>
    <w:p w14:paraId="6986500D">
      <w:pPr>
        <w:pStyle w:val="8"/>
        <w:numPr>
          <w:ilvl w:val="1"/>
          <w:numId w:val="2"/>
        </w:numPr>
        <w:rPr>
          <w:rFonts w:cstheme="minorHAnsi"/>
          <w:sz w:val="18"/>
          <w:szCs w:val="18"/>
        </w:rPr>
      </w:pPr>
      <w:r>
        <w:rPr>
          <w:rFonts w:hint="default" w:cstheme="minorHAnsi"/>
          <w:sz w:val="18"/>
          <w:szCs w:val="18"/>
          <w:lang w:val="en-US"/>
        </w:rPr>
        <w:t>Oil Pump</w:t>
      </w:r>
    </w:p>
    <w:p w14:paraId="71BC008D">
      <w:pPr>
        <w:pStyle w:val="8"/>
        <w:numPr>
          <w:ilvl w:val="1"/>
          <w:numId w:val="2"/>
        </w:numPr>
        <w:rPr>
          <w:rFonts w:cstheme="minorHAnsi"/>
          <w:sz w:val="18"/>
          <w:szCs w:val="18"/>
        </w:rPr>
      </w:pPr>
      <w:r>
        <w:rPr>
          <w:rFonts w:hint="default" w:cstheme="minorHAnsi"/>
          <w:sz w:val="18"/>
          <w:szCs w:val="18"/>
          <w:lang w:val="en-US"/>
        </w:rPr>
        <w:t>Rheostat</w:t>
      </w:r>
    </w:p>
    <w:p w14:paraId="357F92C3">
      <w:pPr>
        <w:pStyle w:val="8"/>
        <w:numPr>
          <w:ilvl w:val="1"/>
          <w:numId w:val="2"/>
        </w:numPr>
        <w:rPr>
          <w:rFonts w:cstheme="minorHAnsi"/>
          <w:sz w:val="18"/>
          <w:szCs w:val="18"/>
        </w:rPr>
      </w:pPr>
      <w:r>
        <w:rPr>
          <w:rFonts w:hint="default" w:cstheme="minorHAnsi"/>
          <w:sz w:val="18"/>
          <w:szCs w:val="18"/>
          <w:lang w:val="en-US"/>
        </w:rPr>
        <w:t>Thermometer</w:t>
      </w:r>
    </w:p>
    <w:p w14:paraId="6E61FAAF">
      <w:pPr>
        <w:pStyle w:val="8"/>
        <w:numPr>
          <w:ilvl w:val="1"/>
          <w:numId w:val="2"/>
        </w:numPr>
        <w:rPr>
          <w:rFonts w:cstheme="minorHAnsi"/>
          <w:sz w:val="18"/>
          <w:szCs w:val="18"/>
        </w:rPr>
      </w:pPr>
      <w:r>
        <w:rPr>
          <w:rFonts w:hint="default" w:cstheme="minorHAnsi"/>
          <w:sz w:val="18"/>
          <w:szCs w:val="18"/>
          <w:lang w:val="en-US"/>
        </w:rPr>
        <w:t>Waterproof KOSO Temperature Meter</w:t>
      </w:r>
    </w:p>
    <w:p w14:paraId="15870323">
      <w:pPr>
        <w:pStyle w:val="8"/>
        <w:numPr>
          <w:ilvl w:val="1"/>
          <w:numId w:val="2"/>
        </w:numPr>
        <w:rPr>
          <w:rFonts w:cstheme="minorHAnsi"/>
          <w:sz w:val="18"/>
          <w:szCs w:val="18"/>
        </w:rPr>
      </w:pPr>
      <w:r>
        <w:rPr>
          <w:rFonts w:hint="default" w:cstheme="minorHAnsi"/>
          <w:sz w:val="18"/>
          <w:szCs w:val="18"/>
          <w:lang w:val="en-US"/>
        </w:rPr>
        <w:t>Cabin temperature sensor</w:t>
      </w:r>
    </w:p>
    <w:p w14:paraId="07FC474F">
      <w:pPr>
        <w:pStyle w:val="8"/>
        <w:numPr>
          <w:ilvl w:val="1"/>
          <w:numId w:val="2"/>
        </w:numPr>
        <w:rPr>
          <w:rFonts w:cstheme="minorHAnsi"/>
          <w:sz w:val="18"/>
          <w:szCs w:val="18"/>
        </w:rPr>
      </w:pPr>
      <w:r>
        <w:rPr>
          <w:rFonts w:hint="default" w:cstheme="minorHAnsi"/>
          <w:sz w:val="18"/>
          <w:szCs w:val="18"/>
          <w:lang w:val="en-US"/>
        </w:rPr>
        <w:t>Automotive temperature sensors</w:t>
      </w:r>
    </w:p>
    <w:p w14:paraId="341375D2">
      <w:pPr>
        <w:pStyle w:val="8"/>
        <w:numPr>
          <w:ilvl w:val="1"/>
          <w:numId w:val="2"/>
        </w:numPr>
        <w:rPr>
          <w:rFonts w:cstheme="minorHAnsi"/>
          <w:sz w:val="18"/>
          <w:szCs w:val="18"/>
        </w:rPr>
      </w:pPr>
      <w:r>
        <w:rPr>
          <w:rFonts w:hint="default" w:cstheme="minorHAnsi"/>
          <w:sz w:val="18"/>
          <w:szCs w:val="18"/>
          <w:lang w:val="en-US"/>
        </w:rPr>
        <w:t>Automotive NTC, temperature sensor (Negative Temperature Coefficient)</w:t>
      </w:r>
    </w:p>
    <w:p w14:paraId="13682AE1">
      <w:pPr>
        <w:pStyle w:val="8"/>
        <w:numPr>
          <w:ilvl w:val="0"/>
          <w:numId w:val="0"/>
        </w:numPr>
        <w:ind w:left="1080" w:leftChars="0"/>
        <w:rPr>
          <w:rFonts w:hint="default" w:cstheme="minorHAnsi"/>
          <w:sz w:val="18"/>
          <w:szCs w:val="18"/>
          <w:lang w:val="en-US"/>
        </w:rPr>
      </w:pPr>
    </w:p>
    <w:p w14:paraId="4EDBCD73">
      <w:pPr>
        <w:pStyle w:val="8"/>
        <w:numPr>
          <w:ilvl w:val="0"/>
          <w:numId w:val="0"/>
        </w:numPr>
        <w:ind w:left="1080" w:leftChars="0"/>
        <w:rPr>
          <w:rFonts w:hint="default" w:cstheme="minorHAnsi"/>
          <w:sz w:val="18"/>
          <w:szCs w:val="18"/>
          <w:lang w:val="en-US"/>
        </w:rPr>
      </w:pPr>
      <w:r>
        <w:rPr>
          <w:rFonts w:hint="default" w:cstheme="minorHAnsi"/>
          <w:sz w:val="18"/>
          <w:szCs w:val="18"/>
          <w:lang w:val="en-US"/>
        </w:rPr>
        <w:t>Capacitor Discharge Ignition or CDI unit is an electronic ignition device that stores an electrical charge and then discharges it through an ignition coil in order to produce a powerful spark from the spark plugs in a petrol engine</w:t>
      </w:r>
    </w:p>
    <w:p w14:paraId="607DC6E4">
      <w:pPr>
        <w:pStyle w:val="8"/>
        <w:numPr>
          <w:ilvl w:val="0"/>
          <w:numId w:val="0"/>
        </w:numPr>
        <w:ind w:left="1080" w:leftChars="0"/>
        <w:rPr>
          <w:rFonts w:cstheme="minorHAnsi"/>
          <w:sz w:val="18"/>
          <w:szCs w:val="18"/>
        </w:rPr>
      </w:pPr>
    </w:p>
    <w:p w14:paraId="10E0D397">
      <w:pPr>
        <w:pStyle w:val="8"/>
        <w:ind w:left="630"/>
        <w:rPr>
          <w:rFonts w:cstheme="minorHAnsi"/>
          <w:sz w:val="18"/>
          <w:szCs w:val="18"/>
        </w:rPr>
      </w:pPr>
    </w:p>
    <w:p w14:paraId="1C21FFD4">
      <w:pPr>
        <w:pStyle w:val="8"/>
        <w:ind w:left="0"/>
        <w:jc w:val="both"/>
        <w:rPr>
          <w:rFonts w:cstheme="minorHAnsi"/>
          <w:sz w:val="18"/>
          <w:szCs w:val="18"/>
        </w:rPr>
      </w:pPr>
      <w:r>
        <w:rPr>
          <w:rFonts w:cstheme="minorHAnsi"/>
          <w:sz w:val="18"/>
          <w:szCs w:val="18"/>
        </w:rPr>
        <w:t xml:space="preserve">Chairman Sarkis Atallah  – </w:t>
      </w:r>
      <w:r>
        <w:rPr>
          <w:rFonts w:cstheme="minorHAnsi"/>
          <w:b/>
          <w:bCs/>
          <w:sz w:val="18"/>
          <w:szCs w:val="18"/>
        </w:rPr>
        <w:t xml:space="preserve">LC MOTORS S.A.L  </w:t>
      </w:r>
      <w:r>
        <w:rPr>
          <w:rFonts w:cstheme="minorHAnsi"/>
          <w:sz w:val="18"/>
          <w:szCs w:val="18"/>
        </w:rPr>
        <w:t>(Chinese Automobile Company)</w:t>
      </w:r>
    </w:p>
    <w:p w14:paraId="5F6035CA">
      <w:pPr>
        <w:pStyle w:val="8"/>
        <w:ind w:left="0"/>
        <w:jc w:val="both"/>
        <w:rPr>
          <w:rFonts w:cstheme="minorHAnsi"/>
          <w:sz w:val="18"/>
          <w:szCs w:val="18"/>
        </w:rPr>
      </w:pPr>
      <w:r>
        <w:rPr>
          <w:rFonts w:cstheme="minorHAnsi"/>
          <w:sz w:val="18"/>
          <w:szCs w:val="18"/>
        </w:rPr>
        <w:t>(September 12th 2022 – March 24th 2023) – Beirut, Lebanon</w:t>
      </w:r>
    </w:p>
    <w:p w14:paraId="08FC750E">
      <w:pPr>
        <w:pStyle w:val="8"/>
        <w:ind w:left="630"/>
        <w:jc w:val="both"/>
        <w:rPr>
          <w:rFonts w:cstheme="minorHAnsi"/>
          <w:sz w:val="18"/>
          <w:szCs w:val="18"/>
        </w:rPr>
      </w:pPr>
    </w:p>
    <w:p w14:paraId="5823586D">
      <w:pPr>
        <w:pStyle w:val="8"/>
        <w:ind w:left="0" w:firstLine="540" w:firstLineChars="300"/>
        <w:jc w:val="both"/>
        <w:rPr>
          <w:rFonts w:cstheme="minorHAnsi"/>
          <w:b/>
          <w:bCs/>
          <w:sz w:val="18"/>
          <w:szCs w:val="18"/>
        </w:rPr>
      </w:pPr>
      <w:r>
        <w:rPr>
          <w:rFonts w:cstheme="minorHAnsi"/>
          <w:sz w:val="18"/>
          <w:szCs w:val="18"/>
        </w:rPr>
        <w:t>Showroom Sales Representative</w:t>
      </w:r>
      <w:r>
        <w:rPr>
          <w:rFonts w:cstheme="minorHAnsi"/>
          <w:b/>
          <w:bCs/>
          <w:sz w:val="18"/>
          <w:szCs w:val="18"/>
        </w:rPr>
        <w:t xml:space="preserve"> Brands (Zotye Automobiles, DFM Automobiles,Pickups and Vans, DFAC Trucks)</w:t>
      </w:r>
    </w:p>
    <w:p w14:paraId="5F042C3B">
      <w:pPr>
        <w:pStyle w:val="8"/>
        <w:ind w:left="630"/>
        <w:rPr>
          <w:rFonts w:cstheme="minorHAnsi"/>
          <w:sz w:val="18"/>
          <w:szCs w:val="18"/>
        </w:rPr>
      </w:pPr>
    </w:p>
    <w:p w14:paraId="3E21BD15">
      <w:pPr>
        <w:pStyle w:val="8"/>
        <w:ind w:left="630"/>
        <w:rPr>
          <w:rFonts w:cstheme="minorHAnsi"/>
          <w:sz w:val="18"/>
          <w:szCs w:val="18"/>
        </w:rPr>
      </w:pPr>
      <w:r>
        <w:rPr>
          <w:rFonts w:cstheme="minorHAnsi"/>
          <w:sz w:val="18"/>
          <w:szCs w:val="18"/>
        </w:rPr>
        <w:t>Responsibilities:</w:t>
      </w:r>
    </w:p>
    <w:p w14:paraId="2F5FACD1">
      <w:pPr>
        <w:pStyle w:val="8"/>
        <w:ind w:left="630"/>
        <w:rPr>
          <w:rFonts w:cstheme="minorHAnsi"/>
          <w:sz w:val="18"/>
          <w:szCs w:val="18"/>
        </w:rPr>
      </w:pPr>
    </w:p>
    <w:p w14:paraId="04758DC5">
      <w:pPr>
        <w:pStyle w:val="8"/>
        <w:numPr>
          <w:ilvl w:val="0"/>
          <w:numId w:val="1"/>
        </w:numPr>
        <w:rPr>
          <w:rFonts w:cstheme="minorHAnsi"/>
          <w:sz w:val="18"/>
          <w:szCs w:val="18"/>
        </w:rPr>
      </w:pPr>
      <w:r>
        <w:rPr>
          <w:rFonts w:cstheme="minorHAnsi"/>
          <w:sz w:val="18"/>
          <w:szCs w:val="18"/>
        </w:rPr>
        <w:t>Greet customers arriving at the dealership.</w:t>
      </w:r>
    </w:p>
    <w:p w14:paraId="2CCC68C1">
      <w:pPr>
        <w:pStyle w:val="8"/>
        <w:numPr>
          <w:ilvl w:val="0"/>
          <w:numId w:val="1"/>
        </w:numPr>
        <w:rPr>
          <w:rFonts w:cstheme="minorHAnsi"/>
          <w:sz w:val="18"/>
          <w:szCs w:val="18"/>
        </w:rPr>
      </w:pPr>
      <w:r>
        <w:rPr>
          <w:rFonts w:cstheme="minorHAnsi"/>
          <w:sz w:val="18"/>
          <w:szCs w:val="18"/>
        </w:rPr>
        <w:t xml:space="preserve">Showcase the dealership's vehicles and explain their features and warranties to customers. </w:t>
      </w:r>
    </w:p>
    <w:p w14:paraId="38DB71B5">
      <w:pPr>
        <w:pStyle w:val="8"/>
        <w:numPr>
          <w:ilvl w:val="0"/>
          <w:numId w:val="1"/>
        </w:numPr>
        <w:rPr>
          <w:rFonts w:cstheme="minorHAnsi"/>
          <w:sz w:val="18"/>
          <w:szCs w:val="18"/>
        </w:rPr>
      </w:pPr>
      <w:r>
        <w:rPr>
          <w:rFonts w:cstheme="minorHAnsi"/>
          <w:sz w:val="18"/>
          <w:szCs w:val="18"/>
        </w:rPr>
        <w:t>Answer customer questions about cars, financing and purchase process.</w:t>
      </w:r>
    </w:p>
    <w:p w14:paraId="55A5EC11">
      <w:pPr>
        <w:pStyle w:val="8"/>
        <w:numPr>
          <w:ilvl w:val="0"/>
          <w:numId w:val="1"/>
        </w:numPr>
        <w:rPr>
          <w:rFonts w:cstheme="minorHAnsi"/>
          <w:sz w:val="18"/>
          <w:szCs w:val="18"/>
        </w:rPr>
      </w:pPr>
      <w:r>
        <w:rPr>
          <w:rFonts w:cstheme="minorHAnsi"/>
          <w:sz w:val="18"/>
          <w:szCs w:val="18"/>
        </w:rPr>
        <w:t xml:space="preserve">Accompany customers on test drives. </w:t>
      </w:r>
    </w:p>
    <w:p w14:paraId="595E34AC">
      <w:pPr>
        <w:pStyle w:val="8"/>
        <w:numPr>
          <w:ilvl w:val="0"/>
          <w:numId w:val="1"/>
        </w:numPr>
        <w:rPr>
          <w:rFonts w:cstheme="minorHAnsi"/>
          <w:sz w:val="18"/>
          <w:szCs w:val="18"/>
        </w:rPr>
      </w:pPr>
      <w:r>
        <w:rPr>
          <w:rFonts w:cstheme="minorHAnsi"/>
          <w:sz w:val="18"/>
          <w:szCs w:val="18"/>
        </w:rPr>
        <w:t>Negotiate car prices and trade-in values for customer's vehicles.</w:t>
      </w:r>
    </w:p>
    <w:p w14:paraId="0E1784ED">
      <w:pPr>
        <w:pStyle w:val="8"/>
        <w:numPr>
          <w:ilvl w:val="0"/>
          <w:numId w:val="1"/>
        </w:numPr>
        <w:rPr>
          <w:rFonts w:cstheme="minorHAnsi"/>
          <w:sz w:val="18"/>
          <w:szCs w:val="18"/>
        </w:rPr>
      </w:pPr>
      <w:r>
        <w:rPr>
          <w:rFonts w:cstheme="minorHAnsi"/>
          <w:sz w:val="18"/>
          <w:szCs w:val="18"/>
        </w:rPr>
        <w:t xml:space="preserve">Coordinate with the finance department to determine each customer's financing and ownership options. </w:t>
      </w:r>
    </w:p>
    <w:p w14:paraId="375334CA">
      <w:pPr>
        <w:pStyle w:val="8"/>
        <w:numPr>
          <w:ilvl w:val="0"/>
          <w:numId w:val="1"/>
        </w:numPr>
        <w:rPr>
          <w:rFonts w:cstheme="minorHAnsi"/>
          <w:sz w:val="18"/>
          <w:szCs w:val="18"/>
        </w:rPr>
      </w:pPr>
      <w:r>
        <w:rPr>
          <w:rFonts w:cstheme="minorHAnsi"/>
          <w:sz w:val="18"/>
          <w:szCs w:val="18"/>
        </w:rPr>
        <w:t>Contact past customers to ensure they are satisfied with their vehicles.</w:t>
      </w:r>
    </w:p>
    <w:p w14:paraId="0E1D082C">
      <w:pPr>
        <w:pStyle w:val="8"/>
        <w:numPr>
          <w:ilvl w:val="0"/>
          <w:numId w:val="1"/>
        </w:numPr>
        <w:rPr>
          <w:rFonts w:cstheme="minorHAnsi"/>
          <w:sz w:val="18"/>
          <w:szCs w:val="18"/>
        </w:rPr>
      </w:pPr>
      <w:r>
        <w:rPr>
          <w:rFonts w:cstheme="minorHAnsi"/>
          <w:sz w:val="18"/>
          <w:szCs w:val="18"/>
        </w:rPr>
        <w:t>Customer Interaction: Assist customers in selecting the right vehicle to meet their needs and budget, as well as conduct vehicle demonstrations and test drives to showcase features and benefits, negotiate pricing and financing options with customers</w:t>
      </w:r>
      <w:ins w:id="0" w:author="Microsoft Word" w:date="2024-04-01T21:33:00Z">
        <w:r>
          <w:rPr>
            <w:rFonts w:cstheme="minorHAnsi"/>
            <w:sz w:val="18"/>
            <w:szCs w:val="18"/>
          </w:rPr>
          <w:t>.</w:t>
        </w:r>
      </w:ins>
    </w:p>
    <w:p w14:paraId="0ACF2AD9">
      <w:pPr>
        <w:pStyle w:val="8"/>
        <w:numPr>
          <w:ilvl w:val="0"/>
          <w:numId w:val="1"/>
        </w:numPr>
        <w:rPr>
          <w:rFonts w:cstheme="minorHAnsi"/>
          <w:sz w:val="18"/>
          <w:szCs w:val="18"/>
        </w:rPr>
      </w:pPr>
      <w:r>
        <w:rPr>
          <w:rFonts w:cstheme="minorHAnsi"/>
          <w:sz w:val="18"/>
          <w:szCs w:val="18"/>
        </w:rPr>
        <w:t>Sales Process Management: Process sales paperwork, including contracts, warranties, payment arrangements. Follow up with customers after the sale to ensure satisfaction and address any concerns or issues. In addition, develop and maintain customer database for future sales opportunities.</w:t>
      </w:r>
    </w:p>
    <w:p w14:paraId="48AB7669">
      <w:pPr>
        <w:pStyle w:val="8"/>
        <w:numPr>
          <w:ilvl w:val="0"/>
          <w:numId w:val="1"/>
        </w:numPr>
        <w:rPr>
          <w:rFonts w:cstheme="minorHAnsi"/>
          <w:sz w:val="18"/>
          <w:szCs w:val="18"/>
        </w:rPr>
      </w:pPr>
      <w:r>
        <w:rPr>
          <w:rFonts w:cstheme="minorHAnsi"/>
          <w:sz w:val="18"/>
          <w:szCs w:val="18"/>
        </w:rPr>
        <w:t>Sales Performance Management: Attend sales trainings and meetings to stay up-to-date on new products and sales techniques. Achieve monthly and yearly sales targets as set by the administration.</w:t>
      </w:r>
    </w:p>
    <w:p w14:paraId="74EA8118">
      <w:pPr>
        <w:pStyle w:val="8"/>
        <w:ind w:left="630"/>
        <w:rPr>
          <w:rFonts w:cstheme="minorHAnsi"/>
          <w:sz w:val="18"/>
          <w:szCs w:val="18"/>
        </w:rPr>
      </w:pPr>
    </w:p>
    <w:p w14:paraId="63676596">
      <w:pPr>
        <w:pStyle w:val="8"/>
        <w:ind w:left="630"/>
        <w:rPr>
          <w:rFonts w:cstheme="minorHAnsi"/>
          <w:sz w:val="18"/>
          <w:szCs w:val="18"/>
        </w:rPr>
      </w:pPr>
    </w:p>
    <w:p w14:paraId="10B10CAD">
      <w:pPr>
        <w:pStyle w:val="8"/>
        <w:ind w:left="630"/>
        <w:rPr>
          <w:rFonts w:cstheme="minorHAnsi"/>
          <w:sz w:val="18"/>
          <w:szCs w:val="18"/>
        </w:rPr>
      </w:pPr>
    </w:p>
    <w:p w14:paraId="734012E0">
      <w:pPr>
        <w:pStyle w:val="8"/>
        <w:ind w:left="630"/>
        <w:rPr>
          <w:rFonts w:cstheme="minorHAnsi"/>
          <w:b/>
          <w:bCs/>
          <w:sz w:val="18"/>
          <w:szCs w:val="18"/>
        </w:rPr>
      </w:pPr>
      <w:r>
        <w:rPr>
          <w:rFonts w:cstheme="minorHAnsi"/>
          <w:b/>
          <w:bCs/>
          <w:sz w:val="18"/>
          <w:szCs w:val="18"/>
        </w:rPr>
        <w:t>SKILLS</w:t>
      </w:r>
    </w:p>
    <w:p w14:paraId="7C2106E5">
      <w:pPr>
        <w:pStyle w:val="8"/>
        <w:ind w:left="630"/>
        <w:rPr>
          <w:rFonts w:cstheme="minorHAnsi"/>
          <w:b/>
          <w:bCs/>
          <w:sz w:val="18"/>
          <w:szCs w:val="18"/>
        </w:rPr>
      </w:pPr>
    </w:p>
    <w:p w14:paraId="50B42E33">
      <w:pPr>
        <w:pStyle w:val="8"/>
        <w:ind w:left="630"/>
        <w:rPr>
          <w:rFonts w:hint="default" w:cstheme="minorHAnsi"/>
          <w:sz w:val="18"/>
          <w:szCs w:val="18"/>
          <w:lang w:val="en-US"/>
        </w:rPr>
      </w:pPr>
      <w:r>
        <w:rPr>
          <w:rFonts w:cstheme="minorHAnsi"/>
          <w:sz w:val="18"/>
          <w:szCs w:val="18"/>
        </w:rPr>
        <w:t>Service Advising: Professional in understanding vehicles services such as engine lubrication system, oil change, different types of engine oil and differences (Engine oil is a lubricant, while transmission fluid is a hydraulic fluid), oil filter, oil transmission, air filter, air conditioning filter, oil clutch, oil brake, hydraulic fluid, oil steering wheel, spark plug types, spark plug caliber,</w:t>
      </w:r>
      <w:r>
        <w:rPr>
          <w:rFonts w:hint="default" w:cstheme="minorHAnsi"/>
          <w:sz w:val="18"/>
          <w:szCs w:val="18"/>
          <w:lang w:val="en-US"/>
        </w:rPr>
        <w:t xml:space="preserve"> </w:t>
      </w:r>
      <w:r>
        <w:rPr>
          <w:rFonts w:cstheme="minorHAnsi"/>
          <w:sz w:val="18"/>
          <w:szCs w:val="18"/>
        </w:rPr>
        <w:t>how to clean a vehicle’s fuel tank</w:t>
      </w:r>
      <w:r>
        <w:rPr>
          <w:rFonts w:hint="default" w:cstheme="minorHAnsi"/>
          <w:sz w:val="18"/>
          <w:szCs w:val="18"/>
          <w:lang w:val="en-US"/>
        </w:rPr>
        <w:t>, vehicle dynamics, engine diagnostics.</w:t>
      </w:r>
    </w:p>
    <w:p w14:paraId="3805A8BF">
      <w:pPr>
        <w:pStyle w:val="8"/>
        <w:ind w:left="630"/>
        <w:rPr>
          <w:rFonts w:hint="default" w:cstheme="minorHAnsi"/>
          <w:sz w:val="18"/>
          <w:szCs w:val="18"/>
          <w:lang w:val="en-US"/>
        </w:rPr>
      </w:pPr>
    </w:p>
    <w:p w14:paraId="0ADAB225">
      <w:pPr>
        <w:pStyle w:val="8"/>
        <w:ind w:left="630"/>
        <w:rPr>
          <w:rFonts w:hint="default" w:cstheme="minorHAnsi"/>
          <w:sz w:val="18"/>
          <w:szCs w:val="18"/>
          <w:lang w:val="en-US"/>
        </w:rPr>
      </w:pPr>
    </w:p>
    <w:p w14:paraId="2B5D374A">
      <w:pPr>
        <w:pStyle w:val="8"/>
        <w:numPr>
          <w:ilvl w:val="0"/>
          <w:numId w:val="1"/>
        </w:numPr>
        <w:rPr>
          <w:rFonts w:cstheme="minorHAnsi"/>
          <w:sz w:val="18"/>
          <w:szCs w:val="18"/>
        </w:rPr>
      </w:pPr>
      <w:r>
        <w:rPr>
          <w:rFonts w:cstheme="minorHAnsi"/>
          <w:sz w:val="18"/>
          <w:szCs w:val="18"/>
        </w:rPr>
        <w:t>Proficient in understanding the technical aspects of various automotive products, including engine specifications, fuel economy, fuel efficiency and safety features.</w:t>
      </w:r>
    </w:p>
    <w:p w14:paraId="321EE6C7">
      <w:pPr>
        <w:pStyle w:val="8"/>
        <w:numPr>
          <w:ilvl w:val="0"/>
          <w:numId w:val="1"/>
        </w:numPr>
        <w:rPr>
          <w:rFonts w:cstheme="minorHAnsi"/>
          <w:sz w:val="18"/>
          <w:szCs w:val="18"/>
        </w:rPr>
      </w:pPr>
      <w:r>
        <w:rPr>
          <w:rFonts w:cstheme="minorHAnsi"/>
          <w:sz w:val="18"/>
          <w:szCs w:val="18"/>
        </w:rPr>
        <w:t>Drive manual automobiles and vans.</w:t>
      </w:r>
    </w:p>
    <w:p w14:paraId="6688326A">
      <w:pPr>
        <w:pStyle w:val="8"/>
        <w:numPr>
          <w:ilvl w:val="0"/>
          <w:numId w:val="4"/>
        </w:numPr>
        <w:rPr>
          <w:rFonts w:cstheme="minorHAnsi"/>
          <w:sz w:val="18"/>
          <w:szCs w:val="18"/>
        </w:rPr>
      </w:pPr>
      <w:r>
        <w:rPr>
          <w:rFonts w:cstheme="minorHAnsi"/>
          <w:sz w:val="18"/>
          <w:szCs w:val="18"/>
        </w:rPr>
        <w:t>Skilled in providing excellent customer service and building positive relationships with customers.</w:t>
      </w:r>
    </w:p>
    <w:p w14:paraId="1202E959">
      <w:pPr>
        <w:pStyle w:val="8"/>
        <w:numPr>
          <w:ilvl w:val="0"/>
          <w:numId w:val="4"/>
        </w:numPr>
        <w:rPr>
          <w:rFonts w:cstheme="minorHAnsi"/>
          <w:sz w:val="18"/>
          <w:szCs w:val="18"/>
        </w:rPr>
      </w:pPr>
      <w:r>
        <w:rPr>
          <w:rFonts w:cstheme="minorHAnsi"/>
          <w:sz w:val="18"/>
          <w:szCs w:val="18"/>
        </w:rPr>
        <w:t>Strong communication skills, both verbal and written, to effectively communicate product features and benefit to customers.</w:t>
      </w:r>
    </w:p>
    <w:p w14:paraId="14BEB0D5">
      <w:pPr>
        <w:pStyle w:val="8"/>
        <w:numPr>
          <w:ilvl w:val="0"/>
          <w:numId w:val="4"/>
        </w:numPr>
        <w:rPr>
          <w:rFonts w:cstheme="minorHAnsi"/>
          <w:sz w:val="18"/>
          <w:szCs w:val="18"/>
        </w:rPr>
      </w:pPr>
      <w:r>
        <w:rPr>
          <w:rFonts w:cstheme="minorHAnsi"/>
          <w:sz w:val="18"/>
          <w:szCs w:val="18"/>
        </w:rPr>
        <w:t>Demonstrated ability to negotiate prices and close sales deals using persuasive communication techniques.</w:t>
      </w:r>
    </w:p>
    <w:p w14:paraId="7292A960">
      <w:pPr>
        <w:pStyle w:val="8"/>
        <w:numPr>
          <w:ilvl w:val="0"/>
          <w:numId w:val="4"/>
        </w:numPr>
        <w:rPr>
          <w:rFonts w:cstheme="minorHAnsi"/>
          <w:sz w:val="18"/>
          <w:szCs w:val="18"/>
        </w:rPr>
      </w:pPr>
      <w:r>
        <w:rPr>
          <w:rFonts w:cstheme="minorHAnsi"/>
          <w:sz w:val="18"/>
          <w:szCs w:val="18"/>
        </w:rPr>
        <w:t>Capable of prioritizing tasks, working efficiently and following up on leads and sales opportunities.</w:t>
      </w:r>
    </w:p>
    <w:p w14:paraId="7F78CB72">
      <w:pPr>
        <w:pStyle w:val="8"/>
        <w:numPr>
          <w:ilvl w:val="0"/>
          <w:numId w:val="4"/>
        </w:numPr>
        <w:rPr>
          <w:rFonts w:cstheme="minorHAnsi"/>
          <w:sz w:val="18"/>
          <w:szCs w:val="18"/>
        </w:rPr>
      </w:pPr>
      <w:r>
        <w:rPr>
          <w:rFonts w:cstheme="minorHAnsi"/>
          <w:sz w:val="18"/>
          <w:szCs w:val="18"/>
        </w:rPr>
        <w:t>Collaborative team player who works effectively with cross-functional teams, including marketing, finance and customer service to ensure customer satisfaction and drive sales growth.</w:t>
      </w:r>
    </w:p>
    <w:p w14:paraId="402E9E0F">
      <w:pPr>
        <w:pStyle w:val="8"/>
        <w:numPr>
          <w:ilvl w:val="0"/>
          <w:numId w:val="4"/>
        </w:numPr>
        <w:rPr>
          <w:rFonts w:cstheme="minorHAnsi"/>
          <w:sz w:val="18"/>
          <w:szCs w:val="18"/>
        </w:rPr>
      </w:pPr>
      <w:r>
        <w:rPr>
          <w:rFonts w:cstheme="minorHAnsi"/>
          <w:sz w:val="18"/>
          <w:szCs w:val="18"/>
        </w:rPr>
        <w:t>Languages: Arabic, English, Beginner in French</w:t>
      </w: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Light">
    <w:panose1 w:val="020F0302020204030204"/>
    <w:charset w:val="00"/>
    <w:family w:val="swiss"/>
    <w:pitch w:val="default"/>
    <w:sig w:usb0="E4002EFF" w:usb1="C2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CF2134"/>
    <w:multiLevelType w:val="multilevel"/>
    <w:tmpl w:val="0CCF2134"/>
    <w:lvl w:ilvl="0" w:tentative="0">
      <w:start w:val="1"/>
      <w:numFmt w:val="bullet"/>
      <w:lvlText w:val=""/>
      <w:lvlJc w:val="left"/>
      <w:pPr>
        <w:ind w:left="63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4B0D2D5"/>
    <w:multiLevelType w:val="singleLevel"/>
    <w:tmpl w:val="14B0D2D5"/>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161138DB"/>
    <w:multiLevelType w:val="multilevel"/>
    <w:tmpl w:val="161138D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62680B61"/>
    <w:multiLevelType w:val="multilevel"/>
    <w:tmpl w:val="62680B6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icrosoft Word">
    <w15:presenceInfo w15:providerId="None" w15:userId="Microsoft Wo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FE8"/>
    <w:rsid w:val="0007752A"/>
    <w:rsid w:val="00096724"/>
    <w:rsid w:val="00096BCA"/>
    <w:rsid w:val="000B3D94"/>
    <w:rsid w:val="000D7173"/>
    <w:rsid w:val="00107D70"/>
    <w:rsid w:val="00113497"/>
    <w:rsid w:val="0011698F"/>
    <w:rsid w:val="001A3BC1"/>
    <w:rsid w:val="001C4831"/>
    <w:rsid w:val="001D229C"/>
    <w:rsid w:val="001F64A0"/>
    <w:rsid w:val="0022115C"/>
    <w:rsid w:val="00231266"/>
    <w:rsid w:val="002346F5"/>
    <w:rsid w:val="00246CF8"/>
    <w:rsid w:val="00257CC6"/>
    <w:rsid w:val="00261FD5"/>
    <w:rsid w:val="00283F6C"/>
    <w:rsid w:val="002A3E2A"/>
    <w:rsid w:val="002C1B32"/>
    <w:rsid w:val="00317ADD"/>
    <w:rsid w:val="00327C6E"/>
    <w:rsid w:val="003439A9"/>
    <w:rsid w:val="00345B89"/>
    <w:rsid w:val="00347F74"/>
    <w:rsid w:val="00353576"/>
    <w:rsid w:val="003610D4"/>
    <w:rsid w:val="0038765D"/>
    <w:rsid w:val="003A07B1"/>
    <w:rsid w:val="003B15D3"/>
    <w:rsid w:val="003E24C4"/>
    <w:rsid w:val="004014D4"/>
    <w:rsid w:val="00430BB7"/>
    <w:rsid w:val="004651A7"/>
    <w:rsid w:val="00474080"/>
    <w:rsid w:val="0047412B"/>
    <w:rsid w:val="00476C23"/>
    <w:rsid w:val="004877D7"/>
    <w:rsid w:val="00490877"/>
    <w:rsid w:val="004A3680"/>
    <w:rsid w:val="004B3C50"/>
    <w:rsid w:val="004F62C4"/>
    <w:rsid w:val="005300D7"/>
    <w:rsid w:val="005459D2"/>
    <w:rsid w:val="0055777C"/>
    <w:rsid w:val="00570C42"/>
    <w:rsid w:val="005767B9"/>
    <w:rsid w:val="005A09BB"/>
    <w:rsid w:val="005A231E"/>
    <w:rsid w:val="005B3E10"/>
    <w:rsid w:val="005C47F9"/>
    <w:rsid w:val="005C6F13"/>
    <w:rsid w:val="005F5AB5"/>
    <w:rsid w:val="00604398"/>
    <w:rsid w:val="00645105"/>
    <w:rsid w:val="0068252C"/>
    <w:rsid w:val="00684AFC"/>
    <w:rsid w:val="0068749C"/>
    <w:rsid w:val="006A0256"/>
    <w:rsid w:val="006B1631"/>
    <w:rsid w:val="006B3896"/>
    <w:rsid w:val="00715590"/>
    <w:rsid w:val="00764887"/>
    <w:rsid w:val="007B5E21"/>
    <w:rsid w:val="007C42CB"/>
    <w:rsid w:val="007D0A08"/>
    <w:rsid w:val="007E4235"/>
    <w:rsid w:val="007F1A0B"/>
    <w:rsid w:val="007F30AF"/>
    <w:rsid w:val="0081066A"/>
    <w:rsid w:val="00821425"/>
    <w:rsid w:val="00821F5F"/>
    <w:rsid w:val="00823AAA"/>
    <w:rsid w:val="00823AD9"/>
    <w:rsid w:val="00826E5C"/>
    <w:rsid w:val="00837BFB"/>
    <w:rsid w:val="00867B12"/>
    <w:rsid w:val="00873B4A"/>
    <w:rsid w:val="0087454F"/>
    <w:rsid w:val="00884D30"/>
    <w:rsid w:val="00884FDD"/>
    <w:rsid w:val="008C2D44"/>
    <w:rsid w:val="008F2413"/>
    <w:rsid w:val="00902305"/>
    <w:rsid w:val="009452E6"/>
    <w:rsid w:val="00972A3D"/>
    <w:rsid w:val="009A6231"/>
    <w:rsid w:val="009A74ED"/>
    <w:rsid w:val="009B3321"/>
    <w:rsid w:val="009B340D"/>
    <w:rsid w:val="009B599F"/>
    <w:rsid w:val="00A174A5"/>
    <w:rsid w:val="00A62754"/>
    <w:rsid w:val="00A72746"/>
    <w:rsid w:val="00AB2595"/>
    <w:rsid w:val="00AF6829"/>
    <w:rsid w:val="00B36FE8"/>
    <w:rsid w:val="00B52D6B"/>
    <w:rsid w:val="00BF05B1"/>
    <w:rsid w:val="00C37B3C"/>
    <w:rsid w:val="00C40BD5"/>
    <w:rsid w:val="00C42A09"/>
    <w:rsid w:val="00C86735"/>
    <w:rsid w:val="00CA584C"/>
    <w:rsid w:val="00CA7ED9"/>
    <w:rsid w:val="00CD329F"/>
    <w:rsid w:val="00CE68EA"/>
    <w:rsid w:val="00D40BF6"/>
    <w:rsid w:val="00D42B70"/>
    <w:rsid w:val="00D669C9"/>
    <w:rsid w:val="00D8567D"/>
    <w:rsid w:val="00DA07D5"/>
    <w:rsid w:val="00DB0D1E"/>
    <w:rsid w:val="00DB484C"/>
    <w:rsid w:val="00DC28E4"/>
    <w:rsid w:val="00DC63B6"/>
    <w:rsid w:val="00DE439D"/>
    <w:rsid w:val="00E03DCE"/>
    <w:rsid w:val="00E12C61"/>
    <w:rsid w:val="00E71EEE"/>
    <w:rsid w:val="00E76EE5"/>
    <w:rsid w:val="00E855D1"/>
    <w:rsid w:val="00EA4128"/>
    <w:rsid w:val="00EB1064"/>
    <w:rsid w:val="00EB517B"/>
    <w:rsid w:val="00EF7D8D"/>
    <w:rsid w:val="00F06CDB"/>
    <w:rsid w:val="00F1767A"/>
    <w:rsid w:val="00F21440"/>
    <w:rsid w:val="00F434BA"/>
    <w:rsid w:val="00F53DBD"/>
    <w:rsid w:val="00F6778C"/>
    <w:rsid w:val="00F801AD"/>
    <w:rsid w:val="00FA2BCD"/>
    <w:rsid w:val="01004168"/>
    <w:rsid w:val="016C1BA6"/>
    <w:rsid w:val="02327E75"/>
    <w:rsid w:val="023B3E6F"/>
    <w:rsid w:val="026E182A"/>
    <w:rsid w:val="02ED6112"/>
    <w:rsid w:val="03793EC1"/>
    <w:rsid w:val="049E6222"/>
    <w:rsid w:val="05C81AFA"/>
    <w:rsid w:val="07767BC9"/>
    <w:rsid w:val="08B77E7F"/>
    <w:rsid w:val="0AE11D9E"/>
    <w:rsid w:val="0C742CD3"/>
    <w:rsid w:val="0CA640FB"/>
    <w:rsid w:val="10F0076B"/>
    <w:rsid w:val="116C0AA4"/>
    <w:rsid w:val="13C775FF"/>
    <w:rsid w:val="14397799"/>
    <w:rsid w:val="1571036D"/>
    <w:rsid w:val="18496CFA"/>
    <w:rsid w:val="19E7558B"/>
    <w:rsid w:val="1A451613"/>
    <w:rsid w:val="1A4F24A0"/>
    <w:rsid w:val="1AE06E27"/>
    <w:rsid w:val="1B104799"/>
    <w:rsid w:val="1C0C5A44"/>
    <w:rsid w:val="1CD736DF"/>
    <w:rsid w:val="1DA03128"/>
    <w:rsid w:val="1F4D40E8"/>
    <w:rsid w:val="1F81546F"/>
    <w:rsid w:val="212D382A"/>
    <w:rsid w:val="215E2E47"/>
    <w:rsid w:val="21636079"/>
    <w:rsid w:val="221C01D1"/>
    <w:rsid w:val="23285696"/>
    <w:rsid w:val="247456DF"/>
    <w:rsid w:val="254E7BEF"/>
    <w:rsid w:val="25BD7BDD"/>
    <w:rsid w:val="293E63E3"/>
    <w:rsid w:val="29441B0A"/>
    <w:rsid w:val="29F04BF2"/>
    <w:rsid w:val="2A5B1634"/>
    <w:rsid w:val="2F394689"/>
    <w:rsid w:val="2F504E4A"/>
    <w:rsid w:val="2FBF4562"/>
    <w:rsid w:val="2FDA3F77"/>
    <w:rsid w:val="30AA0F06"/>
    <w:rsid w:val="328D351A"/>
    <w:rsid w:val="340525A2"/>
    <w:rsid w:val="34E34BD5"/>
    <w:rsid w:val="360D7B3A"/>
    <w:rsid w:val="37376366"/>
    <w:rsid w:val="3BDC15FD"/>
    <w:rsid w:val="3C1F3252"/>
    <w:rsid w:val="3C7207B9"/>
    <w:rsid w:val="3CA60C1C"/>
    <w:rsid w:val="3CBA158A"/>
    <w:rsid w:val="3E262608"/>
    <w:rsid w:val="3E391AAE"/>
    <w:rsid w:val="3EB23D53"/>
    <w:rsid w:val="3F056573"/>
    <w:rsid w:val="3FF7137F"/>
    <w:rsid w:val="40E14781"/>
    <w:rsid w:val="45B1505C"/>
    <w:rsid w:val="46054AED"/>
    <w:rsid w:val="46B17FFA"/>
    <w:rsid w:val="4886618B"/>
    <w:rsid w:val="498615B1"/>
    <w:rsid w:val="4A10240E"/>
    <w:rsid w:val="4A17347D"/>
    <w:rsid w:val="4ACD5F0F"/>
    <w:rsid w:val="4B536E48"/>
    <w:rsid w:val="4BDC3096"/>
    <w:rsid w:val="4C2A5F81"/>
    <w:rsid w:val="4D9A4EDE"/>
    <w:rsid w:val="4E2730CC"/>
    <w:rsid w:val="4EC820CD"/>
    <w:rsid w:val="4F270810"/>
    <w:rsid w:val="50BF4786"/>
    <w:rsid w:val="51B56FFD"/>
    <w:rsid w:val="52DC6470"/>
    <w:rsid w:val="53914F82"/>
    <w:rsid w:val="54886578"/>
    <w:rsid w:val="553810DC"/>
    <w:rsid w:val="576F457F"/>
    <w:rsid w:val="57BA6444"/>
    <w:rsid w:val="5CCB6F4A"/>
    <w:rsid w:val="5D665572"/>
    <w:rsid w:val="62596F00"/>
    <w:rsid w:val="64B300C5"/>
    <w:rsid w:val="67107BA4"/>
    <w:rsid w:val="67333B53"/>
    <w:rsid w:val="68336386"/>
    <w:rsid w:val="68F85920"/>
    <w:rsid w:val="698E0DAC"/>
    <w:rsid w:val="69BD4F70"/>
    <w:rsid w:val="69CC46F8"/>
    <w:rsid w:val="6AF23A88"/>
    <w:rsid w:val="6B6C7F46"/>
    <w:rsid w:val="6B813EA5"/>
    <w:rsid w:val="6CF94568"/>
    <w:rsid w:val="6CFD4231"/>
    <w:rsid w:val="6D5270A3"/>
    <w:rsid w:val="6F7E447B"/>
    <w:rsid w:val="714172F8"/>
    <w:rsid w:val="73877819"/>
    <w:rsid w:val="73AA36BB"/>
    <w:rsid w:val="74A137E9"/>
    <w:rsid w:val="76F90919"/>
    <w:rsid w:val="77696443"/>
    <w:rsid w:val="77C56C4E"/>
    <w:rsid w:val="79B47039"/>
    <w:rsid w:val="79C27D1B"/>
    <w:rsid w:val="79C36257"/>
    <w:rsid w:val="79EC4C14"/>
    <w:rsid w:val="7A882894"/>
    <w:rsid w:val="7CBB4DB2"/>
    <w:rsid w:val="7F3472CE"/>
    <w:rsid w:val="7F913997"/>
    <w:rsid w:val="7FBF64A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kern w:val="2"/>
      <w:sz w:val="22"/>
      <w:szCs w:val="22"/>
      <w:lang w:val="en-US" w:eastAsia="en-US" w:bidi="ar-SA"/>
      <w14:ligatures w14:val="standardContextual"/>
    </w:rPr>
  </w:style>
  <w:style w:type="paragraph" w:styleId="2">
    <w:name w:val="heading 2"/>
    <w:basedOn w:val="1"/>
    <w:next w:val="1"/>
    <w:link w:val="6"/>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basedOn w:val="3"/>
    <w:unhideWhenUsed/>
    <w:qFormat/>
    <w:uiPriority w:val="99"/>
    <w:rPr>
      <w:color w:val="0563C1" w:themeColor="hyperlink"/>
      <w:u w:val="single"/>
      <w14:textFill>
        <w14:solidFill>
          <w14:schemeClr w14:val="hlink"/>
        </w14:solidFill>
      </w14:textFill>
    </w:rPr>
  </w:style>
  <w:style w:type="character" w:customStyle="1" w:styleId="6">
    <w:name w:val="Heading 2 Char"/>
    <w:basedOn w:val="3"/>
    <w:link w:val="2"/>
    <w:qFormat/>
    <w:uiPriority w:val="9"/>
    <w:rPr>
      <w:rFonts w:asciiTheme="majorHAnsi" w:hAnsiTheme="majorHAnsi" w:eastAsiaTheme="majorEastAsia" w:cstheme="majorBidi"/>
      <w:color w:val="2F5597" w:themeColor="accent1" w:themeShade="BF"/>
      <w:sz w:val="26"/>
      <w:szCs w:val="26"/>
    </w:rPr>
  </w:style>
  <w:style w:type="character" w:customStyle="1" w:styleId="7">
    <w:name w:val="Unresolved Mention1"/>
    <w:basedOn w:val="3"/>
    <w:semiHidden/>
    <w:unhideWhenUsed/>
    <w:qFormat/>
    <w:uiPriority w:val="99"/>
    <w:rPr>
      <w:color w:val="605E5C"/>
      <w:shd w:val="clear" w:color="auto" w:fill="E1DFDD"/>
    </w:rPr>
  </w:style>
  <w:style w:type="paragraph" w:styleId="8">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Windows User</Company>
  <Pages>4</Pages>
  <Words>851</Words>
  <Characters>4856</Characters>
  <Lines>40</Lines>
  <Paragraphs>11</Paragraphs>
  <TotalTime>191</TotalTime>
  <ScaleCrop>false</ScaleCrop>
  <LinksUpToDate>false</LinksUpToDate>
  <CharactersWithSpaces>5696</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2024-07-11T15:52:00Z</dcterms:created>
  <dc:creator>wassim chehab</dc:creator>
  <cp:lastModifiedBy>wassi</cp:lastModifiedBy>
  <dcterms:modified xsi:type="dcterms:W3CDTF">2024-09-22T13:52:43Z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6F145D1138BC40568CCEA158B285512B_13</vt:lpwstr>
  </property>
</Properties>
</file>